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EC8" w:rsidRDefault="005329D9" w:rsidP="005329D9">
      <w:pPr>
        <w:tabs>
          <w:tab w:val="left" w:pos="274"/>
          <w:tab w:val="left" w:pos="806"/>
          <w:tab w:val="left" w:pos="1440"/>
          <w:tab w:val="left" w:pos="2074"/>
          <w:tab w:val="left" w:pos="2707"/>
          <w:tab w:val="center" w:pos="4680"/>
          <w:tab w:val="right" w:pos="9360"/>
        </w:tabs>
        <w:rPr>
          <w:rFonts w:ascii="Arial" w:hAnsi="Arial" w:cs="Arial"/>
          <w:sz w:val="20"/>
          <w:szCs w:val="20"/>
        </w:rPr>
      </w:pPr>
      <w:r>
        <w:rPr>
          <w:rFonts w:ascii="Arial" w:hAnsi="Arial" w:cs="Arial"/>
          <w:b/>
          <w:bCs/>
          <w:sz w:val="38"/>
          <w:szCs w:val="38"/>
        </w:rPr>
        <w:tab/>
      </w:r>
      <w:r>
        <w:rPr>
          <w:rFonts w:ascii="Arial" w:hAnsi="Arial" w:cs="Arial"/>
          <w:b/>
          <w:bCs/>
          <w:sz w:val="38"/>
          <w:szCs w:val="38"/>
        </w:rPr>
        <w:tab/>
      </w:r>
      <w:r>
        <w:rPr>
          <w:rFonts w:ascii="Arial" w:hAnsi="Arial" w:cs="Arial"/>
          <w:b/>
          <w:bCs/>
          <w:sz w:val="38"/>
          <w:szCs w:val="38"/>
        </w:rPr>
        <w:tab/>
      </w:r>
      <w:r>
        <w:rPr>
          <w:rFonts w:ascii="Arial" w:hAnsi="Arial" w:cs="Arial"/>
          <w:b/>
          <w:bCs/>
          <w:sz w:val="38"/>
          <w:szCs w:val="38"/>
        </w:rPr>
        <w:tab/>
      </w:r>
      <w:r w:rsidR="00A76EC8" w:rsidRPr="006F5420">
        <w:rPr>
          <w:rFonts w:ascii="Arial" w:hAnsi="Arial" w:cs="Arial"/>
          <w:b/>
          <w:bCs/>
          <w:sz w:val="38"/>
          <w:szCs w:val="38"/>
        </w:rPr>
        <w:t>NRC INSPECTION MANUAL</w:t>
      </w:r>
      <w:r w:rsidR="00A76EC8" w:rsidRPr="006F5420">
        <w:rPr>
          <w:rFonts w:ascii="Arial" w:hAnsi="Arial" w:cs="Arial"/>
          <w:sz w:val="22"/>
          <w:szCs w:val="22"/>
        </w:rPr>
        <w:tab/>
      </w:r>
      <w:r w:rsidR="00A76EC8" w:rsidRPr="008835AB">
        <w:rPr>
          <w:rFonts w:ascii="Arial" w:hAnsi="Arial" w:cs="Arial"/>
          <w:sz w:val="20"/>
          <w:szCs w:val="20"/>
        </w:rPr>
        <w:t>NMSS/FCSS</w:t>
      </w:r>
    </w:p>
    <w:p w:rsidR="00A76EC8" w:rsidRPr="008835AB" w:rsidRDefault="001F7647" w:rsidP="001F71F7">
      <w:pPr>
        <w:pBdr>
          <w:top w:val="single" w:sz="12" w:space="2" w:color="auto"/>
          <w:bottom w:val="single" w:sz="12" w:space="3" w:color="auto"/>
        </w:pBdr>
        <w:tabs>
          <w:tab w:val="left" w:pos="274"/>
          <w:tab w:val="left" w:pos="806"/>
          <w:tab w:val="left" w:pos="1440"/>
          <w:tab w:val="left" w:pos="2074"/>
          <w:tab w:val="left" w:pos="2707"/>
          <w:tab w:val="center" w:pos="4680"/>
          <w:tab w:val="right" w:pos="9360"/>
        </w:tabs>
        <w:jc w:val="center"/>
        <w:rPr>
          <w:rFonts w:ascii="Arial" w:hAnsi="Arial" w:cs="Arial"/>
          <w:sz w:val="22"/>
          <w:szCs w:val="22"/>
        </w:rPr>
      </w:pPr>
      <w:r w:rsidRPr="008835AB">
        <w:rPr>
          <w:rFonts w:ascii="Arial" w:hAnsi="Arial" w:cs="Arial"/>
          <w:sz w:val="22"/>
          <w:szCs w:val="22"/>
        </w:rPr>
        <w:t>INSPECTION PROCEDURE 88020</w:t>
      </w:r>
    </w:p>
    <w:p w:rsidR="001F7647" w:rsidRPr="006F5420" w:rsidRDefault="001F7647" w:rsidP="001F71F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3459B" w:rsidRPr="006F5420" w:rsidRDefault="0023459B" w:rsidP="001F71F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bookmarkStart w:id="0" w:name="_GoBack"/>
      <w:bookmarkEnd w:id="0"/>
    </w:p>
    <w:p w:rsidR="00A76EC8" w:rsidRPr="006F5420" w:rsidRDefault="00A76EC8" w:rsidP="00CF43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F5420">
        <w:rPr>
          <w:rFonts w:ascii="Arial" w:hAnsi="Arial" w:cs="Arial"/>
          <w:sz w:val="22"/>
          <w:szCs w:val="22"/>
        </w:rPr>
        <w:t>OPERATIONAL SAFETY</w:t>
      </w:r>
    </w:p>
    <w:p w:rsidR="001F7647" w:rsidRPr="006F5420" w:rsidRDefault="001F7647"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3459B" w:rsidRDefault="0023459B"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2989" w:rsidRDefault="00A8298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443B0" w:rsidRDefault="00A443B0"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 w:author="btc1" w:date="2014-01-22T14:01:00Z"/>
          <w:rFonts w:ascii="Arial" w:hAnsi="Arial" w:cs="Arial"/>
          <w:sz w:val="22"/>
          <w:szCs w:val="22"/>
        </w:rPr>
        <w:sectPr w:rsidR="00A443B0" w:rsidSect="00B831FA">
          <w:footerReference w:type="even" r:id="rId12"/>
          <w:footerReference w:type="default" r:id="rId13"/>
          <w:type w:val="continuous"/>
          <w:pgSz w:w="12240" w:h="15840" w:code="1"/>
          <w:pgMar w:top="1440" w:right="1440" w:bottom="1440" w:left="1440" w:header="1440" w:footer="1440" w:gutter="0"/>
          <w:pgNumType w:start="0"/>
          <w:cols w:space="720"/>
          <w:noEndnote/>
          <w:titlePg/>
          <w:docGrid w:linePitch="326"/>
        </w:sectPr>
      </w:pPr>
    </w:p>
    <w:p w:rsidR="008835AB" w:rsidRDefault="008835AB"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76EC8" w:rsidRPr="006F5420" w:rsidRDefault="00A76EC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F5420">
        <w:rPr>
          <w:rFonts w:ascii="Arial" w:hAnsi="Arial" w:cs="Arial"/>
          <w:sz w:val="22"/>
          <w:szCs w:val="22"/>
        </w:rPr>
        <w:t>PROGRAM APPLICABILITY:  2600</w:t>
      </w:r>
      <w:r w:rsidR="009A5CB0" w:rsidRPr="006F5420">
        <w:rPr>
          <w:rFonts w:ascii="Arial" w:hAnsi="Arial" w:cs="Arial"/>
          <w:sz w:val="22"/>
          <w:szCs w:val="22"/>
        </w:rPr>
        <w:t xml:space="preserve"> </w:t>
      </w:r>
      <w:r w:rsidR="005A5740" w:rsidRPr="006F5420">
        <w:rPr>
          <w:rFonts w:ascii="Arial" w:hAnsi="Arial" w:cs="Arial"/>
          <w:sz w:val="22"/>
          <w:szCs w:val="22"/>
        </w:rPr>
        <w:t xml:space="preserve">and </w:t>
      </w:r>
      <w:r w:rsidRPr="006F5420">
        <w:rPr>
          <w:rFonts w:ascii="Arial" w:hAnsi="Arial" w:cs="Arial"/>
          <w:sz w:val="22"/>
          <w:szCs w:val="22"/>
        </w:rPr>
        <w:t>2630</w:t>
      </w:r>
    </w:p>
    <w:p w:rsidR="00A76EC8" w:rsidRPr="006F5420" w:rsidRDefault="00A76EC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76EC8" w:rsidRPr="006F5420" w:rsidRDefault="00A76EC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76EC8" w:rsidRPr="006F5420" w:rsidRDefault="00A76EC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6F5420">
        <w:rPr>
          <w:rFonts w:ascii="Arial" w:hAnsi="Arial" w:cs="Arial"/>
          <w:sz w:val="22"/>
          <w:szCs w:val="22"/>
        </w:rPr>
        <w:t>88020</w:t>
      </w:r>
      <w:r w:rsidRPr="006F5420">
        <w:rPr>
          <w:rFonts w:ascii="Arial" w:hAnsi="Arial" w:cs="Arial"/>
          <w:sz w:val="22"/>
          <w:szCs w:val="22"/>
        </w:rPr>
        <w:noBreakHyphen/>
        <w:t>01</w:t>
      </w:r>
      <w:r w:rsidRPr="006F5420">
        <w:rPr>
          <w:rFonts w:ascii="Arial" w:hAnsi="Arial" w:cs="Arial"/>
          <w:sz w:val="22"/>
          <w:szCs w:val="22"/>
        </w:rPr>
        <w:tab/>
        <w:t>INSPECTION OBJECTIVES</w:t>
      </w:r>
    </w:p>
    <w:p w:rsidR="00A76EC8" w:rsidRPr="006F5420" w:rsidRDefault="00A76EC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64438" w:rsidRDefault="00A76EC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F5420">
        <w:rPr>
          <w:rFonts w:ascii="Arial" w:hAnsi="Arial" w:cs="Arial"/>
          <w:sz w:val="22"/>
          <w:szCs w:val="22"/>
        </w:rPr>
        <w:t>The objectives of th</w:t>
      </w:r>
      <w:r w:rsidR="00764438">
        <w:rPr>
          <w:rFonts w:ascii="Arial" w:hAnsi="Arial" w:cs="Arial"/>
          <w:sz w:val="22"/>
          <w:szCs w:val="22"/>
        </w:rPr>
        <w:t>is procedure are to provide the requirements and guidance for evaluating operat</w:t>
      </w:r>
      <w:r w:rsidR="00A82989">
        <w:rPr>
          <w:rFonts w:ascii="Arial" w:hAnsi="Arial" w:cs="Arial"/>
          <w:sz w:val="22"/>
          <w:szCs w:val="22"/>
        </w:rPr>
        <w:t xml:space="preserve">ional safety of the facility.  </w:t>
      </w:r>
      <w:r w:rsidR="00764438">
        <w:rPr>
          <w:rFonts w:ascii="Arial" w:hAnsi="Arial" w:cs="Arial"/>
          <w:sz w:val="22"/>
          <w:szCs w:val="22"/>
        </w:rPr>
        <w:t xml:space="preserve">The purpose of the operational safety inspection is to determine whether: </w:t>
      </w:r>
    </w:p>
    <w:p w:rsidR="00764438" w:rsidRPr="006F5420" w:rsidRDefault="0076443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76EC8" w:rsidRPr="006F5420" w:rsidRDefault="00A76EC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F5420">
        <w:rPr>
          <w:rFonts w:ascii="Arial" w:hAnsi="Arial" w:cs="Arial"/>
          <w:sz w:val="22"/>
          <w:szCs w:val="22"/>
        </w:rPr>
        <w:t>01.01</w:t>
      </w:r>
      <w:r w:rsidRPr="006F5420">
        <w:rPr>
          <w:rFonts w:ascii="Arial" w:hAnsi="Arial" w:cs="Arial"/>
          <w:sz w:val="22"/>
          <w:szCs w:val="22"/>
        </w:rPr>
        <w:tab/>
        <w:t xml:space="preserve">The licensee or certificate holder operates the plant safely and in accordance with </w:t>
      </w:r>
      <w:r w:rsidR="005148F0" w:rsidRPr="006F5420">
        <w:rPr>
          <w:rFonts w:ascii="Arial" w:hAnsi="Arial" w:cs="Arial"/>
          <w:sz w:val="22"/>
          <w:szCs w:val="22"/>
        </w:rPr>
        <w:t xml:space="preserve">     </w:t>
      </w:r>
      <w:r w:rsidR="00A82989">
        <w:rPr>
          <w:rFonts w:ascii="Arial" w:hAnsi="Arial" w:cs="Arial"/>
          <w:sz w:val="22"/>
          <w:szCs w:val="22"/>
        </w:rPr>
        <w:t xml:space="preserve">Title </w:t>
      </w:r>
      <w:r w:rsidR="00801BE3" w:rsidRPr="006F5420">
        <w:rPr>
          <w:rFonts w:ascii="Arial" w:hAnsi="Arial" w:cs="Arial"/>
          <w:sz w:val="22"/>
          <w:szCs w:val="22"/>
        </w:rPr>
        <w:t xml:space="preserve">10 </w:t>
      </w:r>
      <w:r w:rsidR="005148F0" w:rsidRPr="006F5420">
        <w:rPr>
          <w:rFonts w:ascii="Arial" w:hAnsi="Arial" w:cs="Arial"/>
          <w:i/>
          <w:color w:val="000000"/>
          <w:sz w:val="22"/>
          <w:szCs w:val="22"/>
        </w:rPr>
        <w:t>Code of</w:t>
      </w:r>
      <w:r w:rsidR="00A82989">
        <w:rPr>
          <w:rFonts w:ascii="Arial" w:hAnsi="Arial" w:cs="Arial"/>
          <w:i/>
          <w:color w:val="000000"/>
          <w:sz w:val="22"/>
          <w:szCs w:val="22"/>
        </w:rPr>
        <w:t xml:space="preserve"> the </w:t>
      </w:r>
      <w:r w:rsidR="005148F0" w:rsidRPr="006F5420">
        <w:rPr>
          <w:rFonts w:ascii="Arial" w:hAnsi="Arial" w:cs="Arial"/>
          <w:i/>
          <w:color w:val="000000"/>
          <w:sz w:val="22"/>
          <w:szCs w:val="22"/>
        </w:rPr>
        <w:t>Federal Regulations</w:t>
      </w:r>
      <w:r w:rsidR="005148F0" w:rsidRPr="006F5420">
        <w:rPr>
          <w:rFonts w:ascii="Arial" w:hAnsi="Arial" w:cs="Arial"/>
          <w:color w:val="000000"/>
          <w:sz w:val="22"/>
          <w:szCs w:val="22"/>
        </w:rPr>
        <w:t xml:space="preserve"> (CFR)</w:t>
      </w:r>
      <w:r w:rsidR="00801BE3" w:rsidRPr="006F5420">
        <w:rPr>
          <w:rFonts w:ascii="Arial" w:hAnsi="Arial" w:cs="Arial"/>
          <w:sz w:val="22"/>
          <w:szCs w:val="22"/>
        </w:rPr>
        <w:t xml:space="preserve"> Parts 40, 70, and 76 </w:t>
      </w:r>
      <w:r w:rsidRPr="006F5420">
        <w:rPr>
          <w:rFonts w:ascii="Arial" w:hAnsi="Arial" w:cs="Arial"/>
          <w:sz w:val="22"/>
          <w:szCs w:val="22"/>
        </w:rPr>
        <w:t>regulations, the license or certificate,</w:t>
      </w:r>
      <w:r w:rsidR="00A82989">
        <w:rPr>
          <w:rFonts w:ascii="Arial" w:hAnsi="Arial" w:cs="Arial"/>
          <w:sz w:val="22"/>
          <w:szCs w:val="22"/>
        </w:rPr>
        <w:t xml:space="preserve"> the Safety Analysis Report (SAR) or License Application (LA)</w:t>
      </w:r>
      <w:r w:rsidRPr="006F5420">
        <w:rPr>
          <w:rFonts w:ascii="Arial" w:hAnsi="Arial" w:cs="Arial"/>
          <w:sz w:val="22"/>
          <w:szCs w:val="22"/>
        </w:rPr>
        <w:t>, and licensee or certificate holder policies and procedures</w:t>
      </w:r>
      <w:r w:rsidR="00764438">
        <w:rPr>
          <w:rFonts w:ascii="Arial" w:hAnsi="Arial" w:cs="Arial"/>
          <w:sz w:val="22"/>
          <w:szCs w:val="22"/>
        </w:rPr>
        <w:t>; and,</w:t>
      </w:r>
      <w:r w:rsidRPr="006F5420">
        <w:rPr>
          <w:rFonts w:ascii="Arial" w:hAnsi="Arial" w:cs="Arial"/>
          <w:sz w:val="22"/>
          <w:szCs w:val="22"/>
        </w:rPr>
        <w:t xml:space="preserve">  </w:t>
      </w:r>
    </w:p>
    <w:p w:rsidR="00A76EC8" w:rsidRPr="006F5420" w:rsidRDefault="00A76EC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F5420">
        <w:rPr>
          <w:rFonts w:ascii="Arial" w:hAnsi="Arial" w:cs="Arial"/>
          <w:sz w:val="22"/>
          <w:szCs w:val="22"/>
        </w:rPr>
        <w:t xml:space="preserve">  </w:t>
      </w:r>
    </w:p>
    <w:p w:rsidR="00A76EC8" w:rsidRPr="006F5420" w:rsidRDefault="00A76EC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F5420">
        <w:rPr>
          <w:rFonts w:ascii="Arial" w:hAnsi="Arial" w:cs="Arial"/>
          <w:sz w:val="22"/>
          <w:szCs w:val="22"/>
        </w:rPr>
        <w:t>01.02</w:t>
      </w:r>
      <w:r w:rsidRPr="006F5420">
        <w:rPr>
          <w:rFonts w:ascii="Arial" w:hAnsi="Arial" w:cs="Arial"/>
          <w:sz w:val="22"/>
          <w:szCs w:val="22"/>
        </w:rPr>
        <w:tab/>
        <w:t xml:space="preserve">The material condition and </w:t>
      </w:r>
      <w:r w:rsidR="00764438">
        <w:rPr>
          <w:rFonts w:ascii="Arial" w:hAnsi="Arial" w:cs="Arial"/>
          <w:sz w:val="22"/>
          <w:szCs w:val="22"/>
        </w:rPr>
        <w:t>a</w:t>
      </w:r>
      <w:r w:rsidRPr="006F5420">
        <w:rPr>
          <w:rFonts w:ascii="Arial" w:hAnsi="Arial" w:cs="Arial"/>
          <w:sz w:val="22"/>
          <w:szCs w:val="22"/>
        </w:rPr>
        <w:t>s-found configuration of the site, structures, equipment, documentation, personnel, and it</w:t>
      </w:r>
      <w:r w:rsidR="00A82989">
        <w:rPr>
          <w:rFonts w:ascii="Arial" w:hAnsi="Arial" w:cs="Arial"/>
          <w:sz w:val="22"/>
          <w:szCs w:val="22"/>
        </w:rPr>
        <w:t>ems relied on for safety (IROFS)</w:t>
      </w:r>
      <w:r w:rsidRPr="006F5420">
        <w:rPr>
          <w:rFonts w:ascii="Arial" w:hAnsi="Arial" w:cs="Arial"/>
          <w:sz w:val="22"/>
          <w:szCs w:val="22"/>
        </w:rPr>
        <w:t>, conform to regulations and license/certificate requirements</w:t>
      </w:r>
      <w:r w:rsidR="00764438">
        <w:rPr>
          <w:rFonts w:ascii="Arial" w:hAnsi="Arial" w:cs="Arial"/>
          <w:sz w:val="22"/>
          <w:szCs w:val="22"/>
        </w:rPr>
        <w:t>,</w:t>
      </w:r>
      <w:r w:rsidRPr="006F5420">
        <w:rPr>
          <w:rFonts w:ascii="Arial" w:hAnsi="Arial" w:cs="Arial"/>
          <w:sz w:val="22"/>
          <w:szCs w:val="22"/>
        </w:rPr>
        <w:t xml:space="preserve"> and are appropriate to protect worker and public safety during normal, off-normal, and accident conditions.</w:t>
      </w:r>
    </w:p>
    <w:p w:rsidR="00A76EC8" w:rsidRPr="006F5420" w:rsidRDefault="00A76EC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76EC8" w:rsidRPr="006F5420" w:rsidRDefault="00A76EC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76EC8" w:rsidRPr="006F5420" w:rsidRDefault="00A76EC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6F5420">
        <w:rPr>
          <w:rFonts w:ascii="Arial" w:hAnsi="Arial" w:cs="Arial"/>
          <w:sz w:val="22"/>
          <w:szCs w:val="22"/>
        </w:rPr>
        <w:t>88020</w:t>
      </w:r>
      <w:r w:rsidRPr="006F5420">
        <w:rPr>
          <w:rFonts w:ascii="Arial" w:hAnsi="Arial" w:cs="Arial"/>
          <w:sz w:val="22"/>
          <w:szCs w:val="22"/>
        </w:rPr>
        <w:noBreakHyphen/>
        <w:t>02</w:t>
      </w:r>
      <w:r w:rsidRPr="006F5420">
        <w:rPr>
          <w:rFonts w:ascii="Arial" w:hAnsi="Arial" w:cs="Arial"/>
          <w:sz w:val="22"/>
          <w:szCs w:val="22"/>
        </w:rPr>
        <w:tab/>
        <w:t>INSPECTION REQUIREMENTS</w:t>
      </w:r>
      <w:r w:rsidR="00777745" w:rsidRPr="006F5420">
        <w:rPr>
          <w:rFonts w:ascii="Arial" w:hAnsi="Arial" w:cs="Arial"/>
          <w:sz w:val="22"/>
          <w:szCs w:val="22"/>
        </w:rPr>
        <w:t xml:space="preserve"> AND INSPECTION GUIDANCE</w:t>
      </w:r>
    </w:p>
    <w:p w:rsidR="00A76EC8" w:rsidRPr="006F5420" w:rsidRDefault="00A76EC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A1299" w:rsidRPr="006F5420" w:rsidRDefault="002A129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F5420">
        <w:rPr>
          <w:rFonts w:ascii="Arial" w:hAnsi="Arial" w:cs="Arial"/>
          <w:bCs/>
          <w:sz w:val="22"/>
          <w:szCs w:val="22"/>
        </w:rPr>
        <w:t xml:space="preserve">NOTE: </w:t>
      </w:r>
      <w:r w:rsidR="00A82989">
        <w:rPr>
          <w:rFonts w:ascii="Arial" w:hAnsi="Arial" w:cs="Arial"/>
          <w:bCs/>
          <w:sz w:val="22"/>
          <w:szCs w:val="22"/>
        </w:rPr>
        <w:t xml:space="preserve"> </w:t>
      </w:r>
      <w:r w:rsidRPr="006F5420">
        <w:rPr>
          <w:rFonts w:ascii="Arial" w:hAnsi="Arial" w:cs="Arial"/>
          <w:bCs/>
          <w:sz w:val="22"/>
          <w:szCs w:val="22"/>
        </w:rPr>
        <w:t xml:space="preserve">As the safety and safeguards inspection program is applied to facilities certified </w:t>
      </w:r>
      <w:proofErr w:type="gramStart"/>
      <w:r w:rsidRPr="006F5420">
        <w:rPr>
          <w:rFonts w:ascii="Arial" w:hAnsi="Arial" w:cs="Arial"/>
          <w:bCs/>
          <w:sz w:val="22"/>
          <w:szCs w:val="22"/>
        </w:rPr>
        <w:t>under</w:t>
      </w:r>
      <w:proofErr w:type="gramEnd"/>
      <w:r w:rsidRPr="006F5420">
        <w:rPr>
          <w:rFonts w:ascii="Arial" w:hAnsi="Arial" w:cs="Arial"/>
          <w:bCs/>
          <w:sz w:val="22"/>
          <w:szCs w:val="22"/>
        </w:rPr>
        <w:t xml:space="preserve"> 10 CFR Part 76, “license” shall read as “certificate,” and “licensee” shall read as “certificate holder” for such facilities.</w:t>
      </w:r>
    </w:p>
    <w:p w:rsidR="007D1E26" w:rsidRPr="006F5420" w:rsidRDefault="007D1E26"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F7647" w:rsidRPr="006F5420" w:rsidRDefault="00A76EC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6F5420">
        <w:rPr>
          <w:rFonts w:ascii="Arial" w:hAnsi="Arial" w:cs="Arial"/>
          <w:sz w:val="22"/>
          <w:szCs w:val="22"/>
        </w:rPr>
        <w:t>02.01</w:t>
      </w:r>
      <w:r w:rsidRPr="006F5420">
        <w:rPr>
          <w:rFonts w:ascii="Arial" w:hAnsi="Arial" w:cs="Arial"/>
          <w:sz w:val="22"/>
          <w:szCs w:val="22"/>
        </w:rPr>
        <w:tab/>
      </w:r>
      <w:r w:rsidRPr="006F5420">
        <w:rPr>
          <w:rFonts w:ascii="Arial" w:hAnsi="Arial" w:cs="Arial"/>
          <w:sz w:val="22"/>
          <w:szCs w:val="22"/>
          <w:u w:val="single"/>
        </w:rPr>
        <w:t>Identification of Safety Controls and Related Programs</w:t>
      </w:r>
      <w:r w:rsidR="005329D9">
        <w:rPr>
          <w:rFonts w:ascii="Arial" w:hAnsi="Arial" w:cs="Arial"/>
          <w:sz w:val="22"/>
          <w:szCs w:val="22"/>
        </w:rPr>
        <w:t>.</w:t>
      </w:r>
      <w:r w:rsidRPr="006F5420">
        <w:rPr>
          <w:rFonts w:ascii="Arial" w:hAnsi="Arial" w:cs="Arial"/>
          <w:sz w:val="22"/>
          <w:szCs w:val="22"/>
        </w:rPr>
        <w:t xml:space="preserve"> </w:t>
      </w:r>
    </w:p>
    <w:p w:rsidR="001F7647" w:rsidRPr="006F5420" w:rsidRDefault="001F7647" w:rsidP="00871B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75844" w:rsidRPr="006F5420" w:rsidRDefault="00AB095E" w:rsidP="00871B8C">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A45C0C">
        <w:rPr>
          <w:rFonts w:ascii="Arial" w:hAnsi="Arial" w:cs="Arial"/>
          <w:sz w:val="22"/>
          <w:szCs w:val="22"/>
        </w:rPr>
        <w:t>Inspection Requirement</w:t>
      </w:r>
      <w:r w:rsidR="00975844" w:rsidRPr="00A45C0C">
        <w:rPr>
          <w:rFonts w:ascii="Arial" w:hAnsi="Arial" w:cs="Arial"/>
          <w:sz w:val="22"/>
          <w:szCs w:val="22"/>
        </w:rPr>
        <w:t>s</w:t>
      </w:r>
      <w:r w:rsidR="00F40C1C" w:rsidRPr="00A82989">
        <w:rPr>
          <w:rFonts w:ascii="Arial" w:hAnsi="Arial" w:cs="Arial"/>
          <w:sz w:val="22"/>
          <w:szCs w:val="22"/>
        </w:rPr>
        <w:t>.</w:t>
      </w:r>
      <w:r w:rsidR="00DF5CC5" w:rsidRPr="00A82989">
        <w:rPr>
          <w:rFonts w:ascii="Arial" w:hAnsi="Arial" w:cs="Arial"/>
          <w:sz w:val="22"/>
          <w:szCs w:val="22"/>
        </w:rPr>
        <w:t xml:space="preserve"> </w:t>
      </w:r>
    </w:p>
    <w:p w:rsidR="00975844" w:rsidRPr="006F5420" w:rsidRDefault="00975844"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696B75" w:rsidRPr="006F5420" w:rsidRDefault="00975844" w:rsidP="00A82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6F5420">
        <w:rPr>
          <w:rFonts w:ascii="Arial" w:hAnsi="Arial" w:cs="Arial"/>
          <w:sz w:val="22"/>
          <w:szCs w:val="22"/>
        </w:rPr>
        <w:t xml:space="preserve">1. </w:t>
      </w:r>
      <w:r w:rsidR="002D5511" w:rsidRPr="006F5420">
        <w:rPr>
          <w:rFonts w:ascii="Arial" w:hAnsi="Arial" w:cs="Arial"/>
          <w:sz w:val="22"/>
          <w:szCs w:val="22"/>
        </w:rPr>
        <w:tab/>
      </w:r>
      <w:r w:rsidR="007B7C9B" w:rsidRPr="006F5420">
        <w:rPr>
          <w:rFonts w:ascii="Arial" w:hAnsi="Arial" w:cs="Arial"/>
          <w:sz w:val="22"/>
          <w:szCs w:val="22"/>
        </w:rPr>
        <w:t>S</w:t>
      </w:r>
      <w:r w:rsidR="00A76EC8" w:rsidRPr="006F5420">
        <w:rPr>
          <w:rFonts w:ascii="Arial" w:hAnsi="Arial" w:cs="Arial"/>
          <w:sz w:val="22"/>
          <w:szCs w:val="22"/>
        </w:rPr>
        <w:t>elect one or more specific process areas for detailed, in</w:t>
      </w:r>
      <w:r w:rsidR="00A76EC8" w:rsidRPr="006F5420">
        <w:rPr>
          <w:rFonts w:ascii="Arial" w:hAnsi="Arial" w:cs="Arial"/>
          <w:sz w:val="22"/>
          <w:szCs w:val="22"/>
        </w:rPr>
        <w:noBreakHyphen/>
        <w:t xml:space="preserve">depth inspection based on </w:t>
      </w:r>
      <w:r w:rsidR="00801BE3" w:rsidRPr="006F5420">
        <w:rPr>
          <w:rFonts w:ascii="Arial" w:hAnsi="Arial" w:cs="Arial"/>
          <w:sz w:val="22"/>
          <w:szCs w:val="22"/>
        </w:rPr>
        <w:t xml:space="preserve">the licensee’s safety basis documentation, </w:t>
      </w:r>
      <w:r w:rsidR="00A76EC8" w:rsidRPr="006F5420">
        <w:rPr>
          <w:rFonts w:ascii="Arial" w:hAnsi="Arial" w:cs="Arial"/>
          <w:sz w:val="22"/>
          <w:szCs w:val="22"/>
        </w:rPr>
        <w:t>safety/risk significance</w:t>
      </w:r>
      <w:r w:rsidR="0068435C">
        <w:rPr>
          <w:rFonts w:ascii="Arial" w:hAnsi="Arial" w:cs="Arial"/>
          <w:sz w:val="22"/>
          <w:szCs w:val="22"/>
        </w:rPr>
        <w:t xml:space="preserve"> of the equipment and systems </w:t>
      </w:r>
      <w:r w:rsidR="008D40BD">
        <w:rPr>
          <w:rFonts w:ascii="Arial" w:hAnsi="Arial" w:cs="Arial"/>
          <w:sz w:val="22"/>
          <w:szCs w:val="22"/>
        </w:rPr>
        <w:t>involved</w:t>
      </w:r>
      <w:r w:rsidR="00A76EC8" w:rsidRPr="006F5420">
        <w:rPr>
          <w:rFonts w:ascii="Arial" w:hAnsi="Arial" w:cs="Arial"/>
          <w:sz w:val="22"/>
          <w:szCs w:val="22"/>
        </w:rPr>
        <w:t>, past performan</w:t>
      </w:r>
      <w:r w:rsidR="002B7C28" w:rsidRPr="006F5420">
        <w:rPr>
          <w:rFonts w:ascii="Arial" w:hAnsi="Arial" w:cs="Arial"/>
          <w:sz w:val="22"/>
          <w:szCs w:val="22"/>
        </w:rPr>
        <w:t xml:space="preserve">ce, significant changes, </w:t>
      </w:r>
      <w:r w:rsidR="0068435C">
        <w:rPr>
          <w:rFonts w:ascii="Arial" w:hAnsi="Arial" w:cs="Arial"/>
          <w:sz w:val="22"/>
          <w:szCs w:val="22"/>
        </w:rPr>
        <w:t>observations made during p</w:t>
      </w:r>
      <w:r w:rsidR="00B50568" w:rsidRPr="006F5420">
        <w:rPr>
          <w:rFonts w:ascii="Arial" w:hAnsi="Arial" w:cs="Arial"/>
          <w:sz w:val="22"/>
          <w:szCs w:val="22"/>
        </w:rPr>
        <w:t xml:space="preserve">lant tours, </w:t>
      </w:r>
      <w:r w:rsidR="002B7C28" w:rsidRPr="006F5420">
        <w:rPr>
          <w:rFonts w:ascii="Arial" w:hAnsi="Arial" w:cs="Arial"/>
          <w:sz w:val="22"/>
          <w:szCs w:val="22"/>
        </w:rPr>
        <w:t>etc.</w:t>
      </w:r>
    </w:p>
    <w:p w:rsidR="00975844" w:rsidRPr="006F5420" w:rsidRDefault="00975844" w:rsidP="00A82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1312C8" w:rsidRPr="006F5420" w:rsidRDefault="00975844" w:rsidP="00A82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r w:rsidRPr="006F5420">
        <w:rPr>
          <w:rFonts w:ascii="Arial" w:hAnsi="Arial" w:cs="Arial"/>
          <w:sz w:val="22"/>
          <w:szCs w:val="22"/>
        </w:rPr>
        <w:t xml:space="preserve">2. </w:t>
      </w:r>
      <w:r w:rsidR="002D5511" w:rsidRPr="006F5420">
        <w:rPr>
          <w:rFonts w:ascii="Arial" w:hAnsi="Arial" w:cs="Arial"/>
          <w:sz w:val="22"/>
          <w:szCs w:val="22"/>
        </w:rPr>
        <w:tab/>
      </w:r>
      <w:r w:rsidR="001312C8" w:rsidRPr="006F5420">
        <w:rPr>
          <w:rFonts w:ascii="Arial" w:hAnsi="Arial" w:cs="Arial"/>
          <w:sz w:val="22"/>
          <w:szCs w:val="22"/>
        </w:rPr>
        <w:t>Select</w:t>
      </w:r>
      <w:r w:rsidR="000C07D5" w:rsidRPr="006F5420">
        <w:rPr>
          <w:rFonts w:ascii="Arial" w:hAnsi="Arial" w:cs="Arial"/>
          <w:sz w:val="22"/>
          <w:szCs w:val="22"/>
        </w:rPr>
        <w:t xml:space="preserve"> a sample of</w:t>
      </w:r>
      <w:r w:rsidR="001312C8" w:rsidRPr="006F5420">
        <w:rPr>
          <w:rFonts w:ascii="Arial" w:hAnsi="Arial" w:cs="Arial"/>
          <w:sz w:val="22"/>
          <w:szCs w:val="22"/>
        </w:rPr>
        <w:t xml:space="preserve"> accident sequences </w:t>
      </w:r>
      <w:r w:rsidR="001312C8" w:rsidRPr="006F5420">
        <w:rPr>
          <w:rFonts w:ascii="Arial" w:hAnsi="Arial" w:cs="Arial"/>
          <w:color w:val="000000"/>
          <w:sz w:val="22"/>
          <w:szCs w:val="22"/>
        </w:rPr>
        <w:t xml:space="preserve">for the specific process area(s) based upon the </w:t>
      </w:r>
      <w:r w:rsidRPr="006F5420">
        <w:rPr>
          <w:rFonts w:ascii="Arial" w:hAnsi="Arial" w:cs="Arial"/>
          <w:color w:val="000000"/>
          <w:sz w:val="22"/>
          <w:szCs w:val="22"/>
        </w:rPr>
        <w:t xml:space="preserve">current </w:t>
      </w:r>
      <w:r w:rsidR="00B47DFE" w:rsidRPr="006F5420">
        <w:rPr>
          <w:rFonts w:ascii="Arial" w:hAnsi="Arial" w:cs="Arial"/>
          <w:color w:val="000000"/>
          <w:sz w:val="22"/>
          <w:szCs w:val="22"/>
        </w:rPr>
        <w:t>Integrated Safety Analysis (ISA)</w:t>
      </w:r>
      <w:r w:rsidRPr="006F5420">
        <w:rPr>
          <w:rFonts w:ascii="Arial" w:hAnsi="Arial" w:cs="Arial"/>
          <w:color w:val="000000"/>
          <w:sz w:val="22"/>
          <w:szCs w:val="22"/>
        </w:rPr>
        <w:t xml:space="preserve"> Summary</w:t>
      </w:r>
      <w:r w:rsidR="001312C8" w:rsidRPr="006F5420">
        <w:rPr>
          <w:rFonts w:ascii="Arial" w:hAnsi="Arial" w:cs="Arial"/>
          <w:color w:val="000000"/>
          <w:sz w:val="22"/>
          <w:szCs w:val="22"/>
        </w:rPr>
        <w:t xml:space="preserve"> and </w:t>
      </w:r>
      <w:r w:rsidRPr="006F5420">
        <w:rPr>
          <w:rFonts w:ascii="Arial" w:hAnsi="Arial" w:cs="Arial"/>
          <w:color w:val="000000"/>
          <w:sz w:val="22"/>
          <w:szCs w:val="22"/>
        </w:rPr>
        <w:t xml:space="preserve">safety </w:t>
      </w:r>
      <w:r w:rsidR="001312C8" w:rsidRPr="006F5420">
        <w:rPr>
          <w:rFonts w:ascii="Arial" w:hAnsi="Arial" w:cs="Arial"/>
          <w:color w:val="000000"/>
          <w:sz w:val="22"/>
          <w:szCs w:val="22"/>
        </w:rPr>
        <w:t>basis documentation</w:t>
      </w:r>
      <w:r w:rsidRPr="006F5420">
        <w:rPr>
          <w:rFonts w:ascii="Arial" w:hAnsi="Arial" w:cs="Arial"/>
          <w:color w:val="000000"/>
          <w:sz w:val="22"/>
          <w:szCs w:val="22"/>
        </w:rPr>
        <w:t xml:space="preserve">, </w:t>
      </w:r>
      <w:r w:rsidR="001312C8" w:rsidRPr="006F5420">
        <w:rPr>
          <w:rFonts w:ascii="Arial" w:hAnsi="Arial" w:cs="Arial"/>
          <w:color w:val="000000"/>
          <w:sz w:val="22"/>
          <w:szCs w:val="22"/>
        </w:rPr>
        <w:t>including the licensee’s ISA methodology</w:t>
      </w:r>
      <w:r w:rsidR="00301BA8">
        <w:rPr>
          <w:rFonts w:ascii="Arial" w:hAnsi="Arial" w:cs="Arial"/>
          <w:color w:val="000000"/>
          <w:sz w:val="22"/>
          <w:szCs w:val="22"/>
        </w:rPr>
        <w:t xml:space="preserve"> used by the licensee</w:t>
      </w:r>
      <w:r w:rsidR="00D54C4D" w:rsidRPr="006F5420">
        <w:rPr>
          <w:rFonts w:ascii="Arial" w:hAnsi="Arial" w:cs="Arial"/>
          <w:color w:val="000000"/>
          <w:sz w:val="22"/>
          <w:szCs w:val="22"/>
        </w:rPr>
        <w:t xml:space="preserve"> to determine the </w:t>
      </w:r>
      <w:r w:rsidR="00541C78" w:rsidRPr="006F5420">
        <w:rPr>
          <w:rFonts w:ascii="Arial" w:hAnsi="Arial" w:cs="Arial"/>
          <w:color w:val="000000"/>
          <w:sz w:val="22"/>
          <w:szCs w:val="22"/>
        </w:rPr>
        <w:t>consequence and like</w:t>
      </w:r>
      <w:r w:rsidR="000C07D5" w:rsidRPr="006F5420">
        <w:rPr>
          <w:rFonts w:ascii="Arial" w:hAnsi="Arial" w:cs="Arial"/>
          <w:color w:val="000000"/>
          <w:sz w:val="22"/>
          <w:szCs w:val="22"/>
        </w:rPr>
        <w:t>li</w:t>
      </w:r>
      <w:r w:rsidR="00541C78" w:rsidRPr="006F5420">
        <w:rPr>
          <w:rFonts w:ascii="Arial" w:hAnsi="Arial" w:cs="Arial"/>
          <w:color w:val="000000"/>
          <w:sz w:val="22"/>
          <w:szCs w:val="22"/>
        </w:rPr>
        <w:t>hood</w:t>
      </w:r>
      <w:r w:rsidR="00EF1A83">
        <w:rPr>
          <w:rFonts w:ascii="Arial" w:hAnsi="Arial" w:cs="Arial"/>
          <w:color w:val="000000"/>
          <w:sz w:val="22"/>
          <w:szCs w:val="22"/>
        </w:rPr>
        <w:t xml:space="preserve"> of the accident sequences</w:t>
      </w:r>
      <w:r w:rsidR="00541C78" w:rsidRPr="006F5420">
        <w:rPr>
          <w:rFonts w:ascii="Arial" w:hAnsi="Arial" w:cs="Arial"/>
          <w:color w:val="000000"/>
          <w:sz w:val="22"/>
          <w:szCs w:val="22"/>
        </w:rPr>
        <w:t>.</w:t>
      </w:r>
      <w:r w:rsidR="001312C8" w:rsidRPr="006F5420">
        <w:rPr>
          <w:rFonts w:ascii="Arial" w:hAnsi="Arial" w:cs="Arial"/>
          <w:color w:val="000000"/>
          <w:sz w:val="22"/>
          <w:szCs w:val="22"/>
        </w:rPr>
        <w:t xml:space="preserve"> </w:t>
      </w:r>
    </w:p>
    <w:p w:rsidR="001312C8" w:rsidRPr="006F5420" w:rsidRDefault="001312C8" w:rsidP="00A82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p>
    <w:p w:rsidR="0090391B" w:rsidRPr="006F5420" w:rsidRDefault="00975844" w:rsidP="00A82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r w:rsidRPr="006F5420">
        <w:rPr>
          <w:rFonts w:ascii="Arial" w:hAnsi="Arial" w:cs="Arial"/>
          <w:color w:val="000000"/>
          <w:sz w:val="22"/>
          <w:szCs w:val="22"/>
        </w:rPr>
        <w:t xml:space="preserve">3. </w:t>
      </w:r>
      <w:r w:rsidR="001A4D78" w:rsidRPr="006F5420">
        <w:rPr>
          <w:rFonts w:ascii="Arial" w:hAnsi="Arial" w:cs="Arial"/>
          <w:color w:val="000000"/>
          <w:sz w:val="22"/>
          <w:szCs w:val="22"/>
        </w:rPr>
        <w:tab/>
      </w:r>
      <w:r w:rsidR="00743A01" w:rsidRPr="006F5420">
        <w:rPr>
          <w:rFonts w:ascii="Arial" w:hAnsi="Arial" w:cs="Arial"/>
          <w:color w:val="000000"/>
          <w:sz w:val="22"/>
          <w:szCs w:val="22"/>
        </w:rPr>
        <w:t xml:space="preserve">Review </w:t>
      </w:r>
      <w:r w:rsidR="001312C8" w:rsidRPr="006F5420">
        <w:rPr>
          <w:rFonts w:ascii="Arial" w:hAnsi="Arial" w:cs="Arial"/>
          <w:color w:val="000000"/>
          <w:sz w:val="22"/>
          <w:szCs w:val="22"/>
        </w:rPr>
        <w:t>process safety controls or IROFS for the selected accident sequences</w:t>
      </w:r>
      <w:r w:rsidR="0090391B" w:rsidRPr="006F5420">
        <w:rPr>
          <w:rFonts w:ascii="Arial" w:hAnsi="Arial" w:cs="Arial"/>
          <w:color w:val="000000"/>
          <w:sz w:val="22"/>
          <w:szCs w:val="22"/>
        </w:rPr>
        <w:t xml:space="preserve">, including the identification of </w:t>
      </w:r>
      <w:r w:rsidR="001312C8" w:rsidRPr="006F5420">
        <w:rPr>
          <w:rFonts w:ascii="Arial" w:hAnsi="Arial" w:cs="Arial"/>
          <w:color w:val="000000"/>
          <w:sz w:val="22"/>
          <w:szCs w:val="22"/>
        </w:rPr>
        <w:t xml:space="preserve">licensee’s assumptions and bounding cases </w:t>
      </w:r>
      <w:r w:rsidR="0090391B" w:rsidRPr="006F5420">
        <w:rPr>
          <w:rFonts w:ascii="Arial" w:hAnsi="Arial" w:cs="Arial"/>
          <w:color w:val="000000"/>
          <w:sz w:val="22"/>
          <w:szCs w:val="22"/>
        </w:rPr>
        <w:t xml:space="preserve">as they apply to each of the </w:t>
      </w:r>
      <w:r w:rsidR="001312C8" w:rsidRPr="006F5420">
        <w:rPr>
          <w:rFonts w:ascii="Arial" w:hAnsi="Arial" w:cs="Arial"/>
          <w:color w:val="000000"/>
          <w:sz w:val="22"/>
          <w:szCs w:val="22"/>
        </w:rPr>
        <w:t>selected</w:t>
      </w:r>
      <w:r w:rsidR="008B2F44" w:rsidRPr="006F5420">
        <w:rPr>
          <w:rFonts w:ascii="Arial" w:hAnsi="Arial" w:cs="Arial"/>
          <w:color w:val="000000"/>
          <w:sz w:val="22"/>
          <w:szCs w:val="22"/>
        </w:rPr>
        <w:t xml:space="preserve"> accident sequences, </w:t>
      </w:r>
      <w:r w:rsidR="001312C8" w:rsidRPr="006F5420">
        <w:rPr>
          <w:rFonts w:ascii="Arial" w:hAnsi="Arial" w:cs="Arial"/>
          <w:color w:val="000000"/>
          <w:sz w:val="22"/>
          <w:szCs w:val="22"/>
        </w:rPr>
        <w:t>safety controls</w:t>
      </w:r>
      <w:r w:rsidR="008B2F44" w:rsidRPr="006F5420">
        <w:rPr>
          <w:rFonts w:ascii="Arial" w:hAnsi="Arial" w:cs="Arial"/>
          <w:color w:val="000000"/>
          <w:sz w:val="22"/>
          <w:szCs w:val="22"/>
        </w:rPr>
        <w:t>,</w:t>
      </w:r>
      <w:r w:rsidR="001312C8" w:rsidRPr="006F5420">
        <w:rPr>
          <w:rFonts w:ascii="Arial" w:hAnsi="Arial" w:cs="Arial"/>
          <w:color w:val="000000"/>
          <w:sz w:val="22"/>
          <w:szCs w:val="22"/>
        </w:rPr>
        <w:t xml:space="preserve"> or IROFS</w:t>
      </w:r>
      <w:r w:rsidR="0090391B" w:rsidRPr="006F5420">
        <w:rPr>
          <w:rFonts w:ascii="Arial" w:hAnsi="Arial" w:cs="Arial"/>
          <w:color w:val="000000"/>
          <w:sz w:val="22"/>
          <w:szCs w:val="22"/>
        </w:rPr>
        <w:t xml:space="preserve">.  </w:t>
      </w:r>
    </w:p>
    <w:p w:rsidR="00975844" w:rsidRDefault="0090391B" w:rsidP="00A82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r w:rsidRPr="006F5420">
        <w:rPr>
          <w:rFonts w:ascii="Arial" w:hAnsi="Arial" w:cs="Arial"/>
          <w:color w:val="000000"/>
          <w:sz w:val="22"/>
          <w:szCs w:val="22"/>
        </w:rPr>
        <w:t>4.</w:t>
      </w:r>
      <w:r w:rsidRPr="006F5420">
        <w:rPr>
          <w:rFonts w:ascii="Arial" w:hAnsi="Arial" w:cs="Arial"/>
          <w:color w:val="000000"/>
          <w:sz w:val="22"/>
          <w:szCs w:val="22"/>
        </w:rPr>
        <w:tab/>
      </w:r>
      <w:r w:rsidR="00743A01" w:rsidRPr="006F5420">
        <w:rPr>
          <w:rFonts w:ascii="Arial" w:hAnsi="Arial" w:cs="Arial"/>
          <w:color w:val="000000"/>
          <w:sz w:val="22"/>
          <w:szCs w:val="22"/>
        </w:rPr>
        <w:t xml:space="preserve">Review </w:t>
      </w:r>
      <w:r w:rsidR="00975844" w:rsidRPr="006F5420">
        <w:rPr>
          <w:rFonts w:ascii="Arial" w:hAnsi="Arial" w:cs="Arial"/>
          <w:color w:val="000000"/>
          <w:sz w:val="22"/>
          <w:szCs w:val="22"/>
        </w:rPr>
        <w:t xml:space="preserve">management measures </w:t>
      </w:r>
      <w:r w:rsidR="00C43278" w:rsidRPr="006F5420">
        <w:rPr>
          <w:rFonts w:ascii="Arial" w:hAnsi="Arial" w:cs="Arial"/>
          <w:color w:val="000000"/>
          <w:sz w:val="22"/>
          <w:szCs w:val="22"/>
        </w:rPr>
        <w:t xml:space="preserve">for selected IROFS </w:t>
      </w:r>
      <w:r w:rsidR="00975844" w:rsidRPr="006F5420">
        <w:rPr>
          <w:rFonts w:ascii="Arial" w:hAnsi="Arial" w:cs="Arial"/>
          <w:color w:val="000000"/>
          <w:sz w:val="22"/>
          <w:szCs w:val="22"/>
        </w:rPr>
        <w:t xml:space="preserve">or other required programs </w:t>
      </w:r>
      <w:r w:rsidR="00C43278" w:rsidRPr="006F5420">
        <w:rPr>
          <w:rFonts w:ascii="Arial" w:hAnsi="Arial" w:cs="Arial"/>
          <w:color w:val="000000"/>
          <w:sz w:val="22"/>
          <w:szCs w:val="22"/>
        </w:rPr>
        <w:t xml:space="preserve">for selected process safety controls </w:t>
      </w:r>
      <w:r w:rsidR="00975844" w:rsidRPr="006F5420">
        <w:rPr>
          <w:rFonts w:ascii="Arial" w:hAnsi="Arial" w:cs="Arial"/>
          <w:color w:val="000000"/>
          <w:sz w:val="22"/>
          <w:szCs w:val="22"/>
        </w:rPr>
        <w:t xml:space="preserve">to ensure that </w:t>
      </w:r>
      <w:r w:rsidR="00B47DFE" w:rsidRPr="006F5420">
        <w:rPr>
          <w:rFonts w:ascii="Arial" w:hAnsi="Arial" w:cs="Arial"/>
          <w:color w:val="000000"/>
          <w:sz w:val="22"/>
          <w:szCs w:val="22"/>
        </w:rPr>
        <w:t xml:space="preserve">the </w:t>
      </w:r>
      <w:r w:rsidR="00975844" w:rsidRPr="006F5420">
        <w:rPr>
          <w:rFonts w:ascii="Arial" w:hAnsi="Arial" w:cs="Arial"/>
          <w:color w:val="000000"/>
          <w:sz w:val="22"/>
          <w:szCs w:val="22"/>
        </w:rPr>
        <w:t>safety controls will be available and reliable to function when needed.</w:t>
      </w:r>
    </w:p>
    <w:p w:rsidR="00A443B0" w:rsidRDefault="00A443B0" w:rsidP="00A82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2" w:author="btc1" w:date="2014-01-22T14:02:00Z"/>
          <w:rFonts w:ascii="Arial" w:hAnsi="Arial" w:cs="Arial"/>
          <w:color w:val="000000"/>
          <w:sz w:val="22"/>
          <w:szCs w:val="22"/>
        </w:rPr>
        <w:sectPr w:rsidR="00A443B0" w:rsidSect="00A443B0">
          <w:footerReference w:type="first" r:id="rId14"/>
          <w:pgSz w:w="12240" w:h="15840" w:code="1"/>
          <w:pgMar w:top="1440" w:right="1440" w:bottom="1440" w:left="1440" w:header="1440" w:footer="1440" w:gutter="0"/>
          <w:pgNumType w:start="1"/>
          <w:cols w:space="720"/>
          <w:noEndnote/>
          <w:titlePg/>
          <w:docGrid w:linePitch="326"/>
        </w:sectPr>
      </w:pPr>
    </w:p>
    <w:p w:rsidR="00301BA8" w:rsidRDefault="00301BA8" w:rsidP="00A82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p>
    <w:p w:rsidR="00301BA8" w:rsidRDefault="00301BA8" w:rsidP="00A82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r>
        <w:rPr>
          <w:rFonts w:ascii="Arial" w:hAnsi="Arial" w:cs="Arial"/>
          <w:color w:val="000000"/>
          <w:sz w:val="22"/>
          <w:szCs w:val="22"/>
        </w:rPr>
        <w:t>5.</w:t>
      </w:r>
      <w:r>
        <w:rPr>
          <w:rFonts w:ascii="Arial" w:hAnsi="Arial" w:cs="Arial"/>
          <w:color w:val="000000"/>
          <w:sz w:val="22"/>
          <w:szCs w:val="22"/>
        </w:rPr>
        <w:tab/>
        <w:t>Proposed inspections findings regard</w:t>
      </w:r>
      <w:r w:rsidR="005B0040">
        <w:rPr>
          <w:rFonts w:ascii="Arial" w:hAnsi="Arial" w:cs="Arial"/>
          <w:color w:val="000000"/>
          <w:sz w:val="22"/>
          <w:szCs w:val="22"/>
        </w:rPr>
        <w:t>ing the ISA (including safety basis or methodology) or</w:t>
      </w:r>
      <w:r>
        <w:rPr>
          <w:rFonts w:ascii="Arial" w:hAnsi="Arial" w:cs="Arial"/>
          <w:color w:val="000000"/>
          <w:sz w:val="22"/>
          <w:szCs w:val="22"/>
        </w:rPr>
        <w:t xml:space="preserve"> ISA summary shall be coordinated with the </w:t>
      </w:r>
      <w:r w:rsidR="008835AB" w:rsidRPr="008835AB">
        <w:rPr>
          <w:rFonts w:ascii="Arial" w:hAnsi="Arial" w:cs="Arial"/>
          <w:color w:val="000000"/>
          <w:sz w:val="22"/>
          <w:szCs w:val="22"/>
        </w:rPr>
        <w:t xml:space="preserve">Office of Nuclear Material Safety and Safeguards </w:t>
      </w:r>
      <w:r w:rsidR="008835AB">
        <w:rPr>
          <w:rFonts w:ascii="Arial" w:hAnsi="Arial" w:cs="Arial"/>
          <w:color w:val="000000"/>
          <w:sz w:val="22"/>
          <w:szCs w:val="22"/>
        </w:rPr>
        <w:t>(</w:t>
      </w:r>
      <w:r w:rsidR="00DE3E30">
        <w:rPr>
          <w:rFonts w:ascii="Arial" w:hAnsi="Arial" w:cs="Arial"/>
          <w:color w:val="000000"/>
          <w:sz w:val="22"/>
          <w:szCs w:val="22"/>
        </w:rPr>
        <w:t>NMSS</w:t>
      </w:r>
      <w:r w:rsidR="008835AB">
        <w:rPr>
          <w:rFonts w:ascii="Arial" w:hAnsi="Arial" w:cs="Arial"/>
          <w:color w:val="000000"/>
          <w:sz w:val="22"/>
          <w:szCs w:val="22"/>
        </w:rPr>
        <w:t>)</w:t>
      </w:r>
      <w:r w:rsidR="003927CD">
        <w:rPr>
          <w:rFonts w:ascii="Arial" w:hAnsi="Arial" w:cs="Arial"/>
          <w:color w:val="000000"/>
          <w:sz w:val="22"/>
          <w:szCs w:val="22"/>
        </w:rPr>
        <w:t xml:space="preserve"> </w:t>
      </w:r>
      <w:r w:rsidR="00B51E20">
        <w:rPr>
          <w:rFonts w:ascii="Arial" w:hAnsi="Arial" w:cs="Arial"/>
          <w:color w:val="000000"/>
          <w:sz w:val="22"/>
          <w:szCs w:val="22"/>
        </w:rPr>
        <w:t>/</w:t>
      </w:r>
      <w:r w:rsidR="003927CD">
        <w:t xml:space="preserve"> </w:t>
      </w:r>
      <w:r w:rsidR="008835AB" w:rsidRPr="008835AB">
        <w:rPr>
          <w:rFonts w:ascii="Arial" w:hAnsi="Arial" w:cs="Arial"/>
          <w:color w:val="000000"/>
          <w:sz w:val="22"/>
          <w:szCs w:val="22"/>
        </w:rPr>
        <w:t xml:space="preserve">Division of Fuel Cycle Safety and Safeguards </w:t>
      </w:r>
      <w:r w:rsidR="008835AB">
        <w:rPr>
          <w:rFonts w:ascii="Arial" w:hAnsi="Arial" w:cs="Arial"/>
          <w:color w:val="000000"/>
          <w:sz w:val="22"/>
          <w:szCs w:val="22"/>
        </w:rPr>
        <w:t>(</w:t>
      </w:r>
      <w:r w:rsidR="00B51E20">
        <w:rPr>
          <w:rFonts w:ascii="Arial" w:hAnsi="Arial" w:cs="Arial"/>
          <w:color w:val="000000"/>
          <w:sz w:val="22"/>
          <w:szCs w:val="22"/>
        </w:rPr>
        <w:t>FCSS</w:t>
      </w:r>
      <w:r w:rsidR="008835AB">
        <w:rPr>
          <w:rFonts w:ascii="Arial" w:hAnsi="Arial" w:cs="Arial"/>
          <w:color w:val="000000"/>
          <w:sz w:val="22"/>
          <w:szCs w:val="22"/>
        </w:rPr>
        <w:t>)</w:t>
      </w:r>
      <w:r w:rsidR="00DE3E30">
        <w:rPr>
          <w:rFonts w:ascii="Arial" w:hAnsi="Arial" w:cs="Arial"/>
          <w:color w:val="000000"/>
          <w:sz w:val="22"/>
          <w:szCs w:val="22"/>
        </w:rPr>
        <w:t xml:space="preserve"> </w:t>
      </w:r>
      <w:r>
        <w:rPr>
          <w:rFonts w:ascii="Arial" w:hAnsi="Arial" w:cs="Arial"/>
          <w:color w:val="000000"/>
          <w:sz w:val="22"/>
          <w:szCs w:val="22"/>
        </w:rPr>
        <w:t xml:space="preserve">inspection program risk and reliability analyst or </w:t>
      </w:r>
      <w:r w:rsidR="005B0040">
        <w:rPr>
          <w:rFonts w:ascii="Arial" w:hAnsi="Arial" w:cs="Arial"/>
          <w:color w:val="000000"/>
          <w:sz w:val="22"/>
          <w:szCs w:val="22"/>
        </w:rPr>
        <w:t>NMSS</w:t>
      </w:r>
      <w:r w:rsidR="00B51E20">
        <w:rPr>
          <w:rFonts w:ascii="Arial" w:hAnsi="Arial" w:cs="Arial"/>
          <w:color w:val="000000"/>
          <w:sz w:val="22"/>
          <w:szCs w:val="22"/>
        </w:rPr>
        <w:t>/FCSS</w:t>
      </w:r>
      <w:r w:rsidR="005B0040">
        <w:rPr>
          <w:rFonts w:ascii="Arial" w:hAnsi="Arial" w:cs="Arial"/>
          <w:color w:val="000000"/>
          <w:sz w:val="22"/>
          <w:szCs w:val="22"/>
        </w:rPr>
        <w:t xml:space="preserve"> </w:t>
      </w:r>
      <w:r>
        <w:rPr>
          <w:rFonts w:ascii="Arial" w:hAnsi="Arial" w:cs="Arial"/>
          <w:color w:val="000000"/>
          <w:sz w:val="22"/>
          <w:szCs w:val="22"/>
        </w:rPr>
        <w:t xml:space="preserve">designee. </w:t>
      </w:r>
    </w:p>
    <w:p w:rsidR="008835AB" w:rsidRPr="006F5420" w:rsidRDefault="008835AB" w:rsidP="00871B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color w:val="000000"/>
          <w:sz w:val="22"/>
          <w:szCs w:val="22"/>
        </w:rPr>
      </w:pPr>
    </w:p>
    <w:p w:rsidR="002B7C28" w:rsidRPr="006F5420" w:rsidRDefault="002B7C28" w:rsidP="00871B8C">
      <w:pPr>
        <w:numPr>
          <w:ilvl w:val="0"/>
          <w:numId w:val="6"/>
        </w:numPr>
        <w:tabs>
          <w:tab w:val="clear" w:pos="806"/>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u w:val="single"/>
        </w:rPr>
      </w:pPr>
      <w:r w:rsidRPr="00A45C0C">
        <w:rPr>
          <w:rFonts w:ascii="Arial" w:hAnsi="Arial" w:cs="Arial"/>
          <w:sz w:val="22"/>
          <w:szCs w:val="22"/>
        </w:rPr>
        <w:t>Inspection Guidance</w:t>
      </w:r>
      <w:r w:rsidR="00F40C1C" w:rsidRPr="00A82989">
        <w:rPr>
          <w:rFonts w:ascii="Arial" w:hAnsi="Arial" w:cs="Arial"/>
          <w:sz w:val="22"/>
          <w:szCs w:val="22"/>
        </w:rPr>
        <w:t>.</w:t>
      </w:r>
    </w:p>
    <w:p w:rsidR="002B7C28" w:rsidRPr="006F5420" w:rsidRDefault="002B7C2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u w:val="single"/>
        </w:rPr>
      </w:pPr>
    </w:p>
    <w:p w:rsidR="00801BE3" w:rsidRPr="00F40C1C" w:rsidRDefault="0090391B" w:rsidP="00CD092C">
      <w:pPr>
        <w:pStyle w:val="ListParagraph"/>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F40C1C">
        <w:rPr>
          <w:rFonts w:ascii="Arial" w:hAnsi="Arial" w:cs="Arial"/>
          <w:sz w:val="22"/>
          <w:szCs w:val="22"/>
        </w:rPr>
        <w:t>Selection of one or more specific process areas</w:t>
      </w:r>
      <w:r w:rsidR="00F40C1C" w:rsidRPr="00F40C1C">
        <w:rPr>
          <w:rFonts w:ascii="Arial" w:hAnsi="Arial" w:cs="Arial"/>
          <w:sz w:val="22"/>
          <w:szCs w:val="22"/>
        </w:rPr>
        <w:t>.</w:t>
      </w:r>
      <w:r w:rsidR="001A4D78" w:rsidRPr="00F40C1C">
        <w:rPr>
          <w:rFonts w:ascii="Arial" w:hAnsi="Arial" w:cs="Arial"/>
          <w:color w:val="000000"/>
          <w:sz w:val="22"/>
          <w:szCs w:val="22"/>
        </w:rPr>
        <w:tab/>
      </w:r>
    </w:p>
    <w:p w:rsidR="00801BE3" w:rsidRPr="006F5420" w:rsidRDefault="00801BE3" w:rsidP="00CD092C">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p>
    <w:p w:rsidR="00170025" w:rsidRPr="006F5420" w:rsidRDefault="00170025"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6F5420">
        <w:rPr>
          <w:rFonts w:ascii="Arial" w:hAnsi="Arial" w:cs="Arial"/>
          <w:sz w:val="22"/>
          <w:szCs w:val="22"/>
        </w:rPr>
        <w:t xml:space="preserve">In preparation for the inspection, </w:t>
      </w:r>
      <w:r w:rsidRPr="006F5420">
        <w:rPr>
          <w:rFonts w:ascii="Arial" w:hAnsi="Arial" w:cs="Arial"/>
          <w:color w:val="000000"/>
          <w:sz w:val="22"/>
          <w:szCs w:val="22"/>
        </w:rPr>
        <w:t>the inspector should consult the regional project inspector</w:t>
      </w:r>
      <w:r w:rsidR="00171F3E" w:rsidRPr="006F5420">
        <w:rPr>
          <w:rFonts w:ascii="Arial" w:hAnsi="Arial" w:cs="Arial"/>
          <w:color w:val="000000"/>
          <w:sz w:val="22"/>
          <w:szCs w:val="22"/>
        </w:rPr>
        <w:t xml:space="preserve"> and the </w:t>
      </w:r>
      <w:r w:rsidR="00C85C43">
        <w:rPr>
          <w:rFonts w:ascii="Arial" w:hAnsi="Arial" w:cs="Arial"/>
          <w:color w:val="000000"/>
          <w:sz w:val="22"/>
          <w:szCs w:val="22"/>
        </w:rPr>
        <w:t>NMSS/FCSS</w:t>
      </w:r>
      <w:r w:rsidR="00C85C43" w:rsidRPr="006F5420">
        <w:rPr>
          <w:rFonts w:ascii="Arial" w:hAnsi="Arial" w:cs="Arial"/>
          <w:color w:val="000000"/>
          <w:sz w:val="22"/>
          <w:szCs w:val="22"/>
        </w:rPr>
        <w:t xml:space="preserve"> </w:t>
      </w:r>
      <w:r w:rsidR="00301BA8">
        <w:rPr>
          <w:rFonts w:ascii="Arial" w:hAnsi="Arial" w:cs="Arial"/>
          <w:color w:val="000000"/>
          <w:sz w:val="22"/>
          <w:szCs w:val="22"/>
        </w:rPr>
        <w:t xml:space="preserve">inspection program risk and reliability analyst (or designee) or </w:t>
      </w:r>
      <w:r w:rsidR="00171F3E" w:rsidRPr="006F5420">
        <w:rPr>
          <w:rFonts w:ascii="Arial" w:hAnsi="Arial" w:cs="Arial"/>
          <w:color w:val="000000"/>
          <w:sz w:val="22"/>
          <w:szCs w:val="22"/>
        </w:rPr>
        <w:t>licensing project manager</w:t>
      </w:r>
      <w:r w:rsidRPr="006F5420">
        <w:rPr>
          <w:rFonts w:ascii="Arial" w:hAnsi="Arial" w:cs="Arial"/>
          <w:color w:val="000000"/>
          <w:sz w:val="22"/>
          <w:szCs w:val="22"/>
        </w:rPr>
        <w:t xml:space="preserve"> to determine the risk-significant operations, any </w:t>
      </w:r>
      <w:r w:rsidRPr="006F5420">
        <w:rPr>
          <w:rFonts w:ascii="Arial" w:hAnsi="Arial" w:cs="Arial"/>
          <w:sz w:val="22"/>
          <w:szCs w:val="22"/>
        </w:rPr>
        <w:t xml:space="preserve">safety controls or IROFS </w:t>
      </w:r>
      <w:r w:rsidRPr="006F5420">
        <w:rPr>
          <w:rFonts w:ascii="Arial" w:hAnsi="Arial" w:cs="Arial"/>
          <w:color w:val="000000"/>
          <w:sz w:val="22"/>
          <w:szCs w:val="22"/>
        </w:rPr>
        <w:t xml:space="preserve">availability or reliability problems (such as failures resulting in reportable events), and any recent significant changes to the facility operation.  Other sources of information may include the </w:t>
      </w:r>
      <w:r w:rsidR="00B47DFE" w:rsidRPr="006F5420">
        <w:rPr>
          <w:rFonts w:ascii="Arial" w:hAnsi="Arial" w:cs="Arial"/>
          <w:color w:val="000000"/>
          <w:sz w:val="22"/>
          <w:szCs w:val="22"/>
        </w:rPr>
        <w:t>B</w:t>
      </w:r>
      <w:r w:rsidRPr="006F5420">
        <w:rPr>
          <w:rFonts w:ascii="Arial" w:hAnsi="Arial" w:cs="Arial"/>
          <w:color w:val="000000"/>
          <w:sz w:val="22"/>
          <w:szCs w:val="22"/>
        </w:rPr>
        <w:t xml:space="preserve">ranch </w:t>
      </w:r>
      <w:r w:rsidR="00B47DFE" w:rsidRPr="006F5420">
        <w:rPr>
          <w:rFonts w:ascii="Arial" w:hAnsi="Arial" w:cs="Arial"/>
          <w:color w:val="000000"/>
          <w:sz w:val="22"/>
          <w:szCs w:val="22"/>
        </w:rPr>
        <w:t>Ch</w:t>
      </w:r>
      <w:r w:rsidRPr="006F5420">
        <w:rPr>
          <w:rFonts w:ascii="Arial" w:hAnsi="Arial" w:cs="Arial"/>
          <w:color w:val="000000"/>
          <w:sz w:val="22"/>
          <w:szCs w:val="22"/>
        </w:rPr>
        <w:t>ief, and if applicable for the site, the resident inspection staff.  In addition, as part of inspection material request</w:t>
      </w:r>
      <w:r w:rsidR="00EF1A83">
        <w:rPr>
          <w:rFonts w:ascii="Arial" w:hAnsi="Arial" w:cs="Arial"/>
          <w:color w:val="000000"/>
          <w:sz w:val="22"/>
          <w:szCs w:val="22"/>
        </w:rPr>
        <w:t>s</w:t>
      </w:r>
      <w:r w:rsidRPr="006F5420">
        <w:rPr>
          <w:rFonts w:ascii="Arial" w:hAnsi="Arial" w:cs="Arial"/>
          <w:color w:val="000000"/>
          <w:sz w:val="22"/>
          <w:szCs w:val="22"/>
        </w:rPr>
        <w:t>, ensure the licensee</w:t>
      </w:r>
      <w:r w:rsidR="00EF1A83">
        <w:rPr>
          <w:rFonts w:ascii="Arial" w:hAnsi="Arial" w:cs="Arial"/>
          <w:color w:val="000000"/>
          <w:sz w:val="22"/>
          <w:szCs w:val="22"/>
        </w:rPr>
        <w:t>’s</w:t>
      </w:r>
      <w:r w:rsidRPr="006F5420">
        <w:rPr>
          <w:rFonts w:ascii="Arial" w:hAnsi="Arial" w:cs="Arial"/>
          <w:color w:val="000000"/>
          <w:sz w:val="22"/>
          <w:szCs w:val="22"/>
        </w:rPr>
        <w:t xml:space="preserve"> documentation, including the ISA Summary, </w:t>
      </w:r>
      <w:r w:rsidR="00EF1A83">
        <w:rPr>
          <w:rFonts w:ascii="Arial" w:hAnsi="Arial" w:cs="Arial"/>
          <w:color w:val="000000"/>
          <w:sz w:val="22"/>
          <w:szCs w:val="22"/>
        </w:rPr>
        <w:t xml:space="preserve">is </w:t>
      </w:r>
      <w:r w:rsidRPr="006F5420">
        <w:rPr>
          <w:rFonts w:ascii="Arial" w:hAnsi="Arial" w:cs="Arial"/>
          <w:color w:val="000000"/>
          <w:sz w:val="22"/>
          <w:szCs w:val="22"/>
        </w:rPr>
        <w:t xml:space="preserve">the most current revision.  </w:t>
      </w:r>
    </w:p>
    <w:p w:rsidR="00170025" w:rsidRPr="006F5420" w:rsidRDefault="00170025"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p>
    <w:p w:rsidR="002A1299" w:rsidRPr="006F5420" w:rsidRDefault="00187D82"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r w:rsidRPr="006F5420">
        <w:rPr>
          <w:rFonts w:ascii="Arial" w:hAnsi="Arial" w:cs="Arial"/>
          <w:color w:val="000000"/>
          <w:sz w:val="22"/>
          <w:szCs w:val="22"/>
        </w:rPr>
        <w:t>T</w:t>
      </w:r>
      <w:r w:rsidRPr="006F5420">
        <w:rPr>
          <w:rFonts w:ascii="Arial" w:hAnsi="Arial" w:cs="Arial"/>
          <w:sz w:val="22"/>
          <w:szCs w:val="22"/>
        </w:rPr>
        <w:t xml:space="preserve">o </w:t>
      </w:r>
      <w:r w:rsidRPr="006F5420">
        <w:rPr>
          <w:rFonts w:ascii="Arial" w:hAnsi="Arial" w:cs="Arial"/>
          <w:color w:val="000000"/>
          <w:sz w:val="22"/>
          <w:szCs w:val="22"/>
        </w:rPr>
        <w:t xml:space="preserve">determine the areas and systems of greatest risk significance </w:t>
      </w:r>
      <w:r w:rsidR="002A1299" w:rsidRPr="006F5420">
        <w:rPr>
          <w:rFonts w:ascii="Arial" w:hAnsi="Arial" w:cs="Arial"/>
          <w:color w:val="000000"/>
          <w:sz w:val="22"/>
          <w:szCs w:val="22"/>
        </w:rPr>
        <w:t xml:space="preserve">during the inspection planning process, the inspector should review the operational history, previous inspection reports, or safety-significant routine or off-normal events (e.g., event notifications, internal problem reports) that may have occurred in the subject facility or at similar facilities. </w:t>
      </w:r>
      <w:r w:rsidR="00170025" w:rsidRPr="006F5420">
        <w:rPr>
          <w:rFonts w:ascii="Arial" w:hAnsi="Arial" w:cs="Arial"/>
          <w:color w:val="000000"/>
          <w:sz w:val="22"/>
          <w:szCs w:val="22"/>
        </w:rPr>
        <w:t xml:space="preserve"> </w:t>
      </w:r>
      <w:r w:rsidR="006A2AF0" w:rsidRPr="006F5420">
        <w:rPr>
          <w:rFonts w:ascii="Arial" w:hAnsi="Arial" w:cs="Arial"/>
          <w:color w:val="000000"/>
          <w:sz w:val="22"/>
          <w:szCs w:val="22"/>
        </w:rPr>
        <w:t xml:space="preserve">Following the above consultations and selection of specific process areas, the inspector should become familiar with the </w:t>
      </w:r>
      <w:r w:rsidR="002A1299" w:rsidRPr="006F5420">
        <w:rPr>
          <w:rFonts w:ascii="Arial" w:hAnsi="Arial" w:cs="Arial"/>
          <w:color w:val="000000"/>
          <w:sz w:val="22"/>
          <w:szCs w:val="22"/>
        </w:rPr>
        <w:t>licensee’s safety basis documentation</w:t>
      </w:r>
      <w:r w:rsidR="00EF1A83">
        <w:rPr>
          <w:rFonts w:ascii="Arial" w:hAnsi="Arial" w:cs="Arial"/>
          <w:color w:val="000000"/>
          <w:sz w:val="22"/>
          <w:szCs w:val="22"/>
        </w:rPr>
        <w:t xml:space="preserve"> for the process</w:t>
      </w:r>
      <w:r w:rsidR="006A2AF0" w:rsidRPr="006F5420">
        <w:rPr>
          <w:rFonts w:ascii="Arial" w:hAnsi="Arial" w:cs="Arial"/>
          <w:color w:val="000000"/>
          <w:sz w:val="22"/>
          <w:szCs w:val="22"/>
        </w:rPr>
        <w:t>.  This documentation includes the</w:t>
      </w:r>
      <w:r w:rsidR="002A1299" w:rsidRPr="006F5420">
        <w:rPr>
          <w:rFonts w:ascii="Arial" w:hAnsi="Arial" w:cs="Arial"/>
          <w:color w:val="000000"/>
          <w:sz w:val="22"/>
          <w:szCs w:val="22"/>
        </w:rPr>
        <w:t xml:space="preserve"> ISAs, license applications, safety analyses, technical evaluations, calculations, and other supporting documents used to describe facilities processes, procedures, and safety controls.  </w:t>
      </w:r>
    </w:p>
    <w:p w:rsidR="002A1299" w:rsidRPr="006F5420" w:rsidRDefault="002A1299" w:rsidP="006F54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p>
    <w:p w:rsidR="002B7C28" w:rsidRPr="006F5420" w:rsidRDefault="00170025" w:rsidP="00CD092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r w:rsidRPr="006F5420">
        <w:rPr>
          <w:rFonts w:ascii="Arial" w:hAnsi="Arial" w:cs="Arial"/>
          <w:color w:val="000000"/>
          <w:sz w:val="22"/>
          <w:szCs w:val="22"/>
        </w:rPr>
        <w:t>T</w:t>
      </w:r>
      <w:r w:rsidR="002B7C28" w:rsidRPr="006F5420">
        <w:rPr>
          <w:rFonts w:ascii="Arial" w:hAnsi="Arial" w:cs="Arial"/>
          <w:color w:val="000000"/>
          <w:sz w:val="22"/>
          <w:szCs w:val="22"/>
        </w:rPr>
        <w:t xml:space="preserve">he inspector should </w:t>
      </w:r>
      <w:r w:rsidRPr="006F5420">
        <w:rPr>
          <w:rFonts w:ascii="Arial" w:hAnsi="Arial" w:cs="Arial"/>
          <w:color w:val="000000"/>
          <w:sz w:val="22"/>
          <w:szCs w:val="22"/>
        </w:rPr>
        <w:t xml:space="preserve">also </w:t>
      </w:r>
      <w:r w:rsidR="002B7C28" w:rsidRPr="006F5420">
        <w:rPr>
          <w:rFonts w:ascii="Arial" w:hAnsi="Arial" w:cs="Arial"/>
          <w:color w:val="000000"/>
          <w:sz w:val="22"/>
          <w:szCs w:val="22"/>
        </w:rPr>
        <w:t xml:space="preserve">obtain further operational insights for inspection items from the licensee via phone when announcing the inspection, at the entrance meeting, during plant tours after arriving on site, by observation of operations, and </w:t>
      </w:r>
      <w:r w:rsidR="00EF1A83">
        <w:rPr>
          <w:rFonts w:ascii="Arial" w:hAnsi="Arial" w:cs="Arial"/>
          <w:color w:val="000000"/>
          <w:sz w:val="22"/>
          <w:szCs w:val="22"/>
        </w:rPr>
        <w:t xml:space="preserve">through </w:t>
      </w:r>
      <w:r w:rsidR="002B7C28" w:rsidRPr="006F5420">
        <w:rPr>
          <w:rFonts w:ascii="Arial" w:hAnsi="Arial" w:cs="Arial"/>
          <w:color w:val="000000"/>
          <w:sz w:val="22"/>
          <w:szCs w:val="22"/>
        </w:rPr>
        <w:t xml:space="preserve">discussions with the operations staff.  </w:t>
      </w:r>
    </w:p>
    <w:p w:rsidR="002B7C28" w:rsidRPr="006F5420" w:rsidRDefault="002B7C28"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p>
    <w:p w:rsidR="003927CD" w:rsidRDefault="001A4D78"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r w:rsidRPr="006F5420">
        <w:rPr>
          <w:rFonts w:ascii="Arial" w:hAnsi="Arial" w:cs="Arial"/>
          <w:color w:val="000000"/>
          <w:sz w:val="22"/>
          <w:szCs w:val="22"/>
        </w:rPr>
        <w:tab/>
      </w:r>
      <w:r w:rsidRPr="006F5420">
        <w:rPr>
          <w:rFonts w:ascii="Arial" w:hAnsi="Arial" w:cs="Arial"/>
          <w:color w:val="000000"/>
          <w:sz w:val="22"/>
          <w:szCs w:val="22"/>
        </w:rPr>
        <w:tab/>
      </w:r>
      <w:r w:rsidR="00170025" w:rsidRPr="006F5420">
        <w:rPr>
          <w:rFonts w:ascii="Arial" w:hAnsi="Arial" w:cs="Arial"/>
          <w:color w:val="000000"/>
          <w:sz w:val="22"/>
          <w:szCs w:val="22"/>
        </w:rPr>
        <w:t>While onsite, t</w:t>
      </w:r>
      <w:r w:rsidR="002B7C28" w:rsidRPr="006F5420">
        <w:rPr>
          <w:rFonts w:ascii="Arial" w:hAnsi="Arial" w:cs="Arial"/>
          <w:color w:val="000000"/>
          <w:sz w:val="22"/>
          <w:szCs w:val="22"/>
        </w:rPr>
        <w:t xml:space="preserve">he </w:t>
      </w:r>
      <w:r w:rsidR="00BC21AA" w:rsidRPr="006F5420">
        <w:rPr>
          <w:rFonts w:ascii="Arial" w:hAnsi="Arial" w:cs="Arial"/>
          <w:color w:val="000000"/>
          <w:sz w:val="22"/>
          <w:szCs w:val="22"/>
        </w:rPr>
        <w:t>inspector</w:t>
      </w:r>
      <w:r w:rsidR="002B7C28" w:rsidRPr="006F5420">
        <w:rPr>
          <w:rFonts w:ascii="Arial" w:hAnsi="Arial" w:cs="Arial"/>
          <w:color w:val="000000"/>
          <w:sz w:val="22"/>
          <w:szCs w:val="22"/>
        </w:rPr>
        <w:t xml:space="preserve"> should determine if any infrequently performed </w:t>
      </w:r>
      <w:r w:rsidR="00ED1B0F" w:rsidRPr="006F5420">
        <w:rPr>
          <w:rFonts w:ascii="Arial" w:hAnsi="Arial" w:cs="Arial"/>
          <w:color w:val="000000"/>
          <w:sz w:val="22"/>
          <w:szCs w:val="22"/>
        </w:rPr>
        <w:t xml:space="preserve">operations </w:t>
      </w:r>
      <w:r w:rsidR="002B7C28" w:rsidRPr="006F5420">
        <w:rPr>
          <w:rFonts w:ascii="Arial" w:hAnsi="Arial" w:cs="Arial"/>
          <w:color w:val="000000"/>
          <w:sz w:val="22"/>
          <w:szCs w:val="22"/>
        </w:rPr>
        <w:t xml:space="preserve">will occur during the course of the inspection.  If safety-significant </w:t>
      </w:r>
      <w:r w:rsidR="00101145" w:rsidRPr="006F5420">
        <w:rPr>
          <w:rFonts w:ascii="Arial" w:hAnsi="Arial" w:cs="Arial"/>
          <w:color w:val="000000"/>
          <w:sz w:val="22"/>
          <w:szCs w:val="22"/>
        </w:rPr>
        <w:t xml:space="preserve">operations </w:t>
      </w:r>
      <w:r w:rsidR="002B7C28" w:rsidRPr="006F5420">
        <w:rPr>
          <w:rFonts w:ascii="Arial" w:hAnsi="Arial" w:cs="Arial"/>
          <w:color w:val="000000"/>
          <w:sz w:val="22"/>
          <w:szCs w:val="22"/>
        </w:rPr>
        <w:t xml:space="preserve">are identified, the inspector should attempt to observe them </w:t>
      </w:r>
    </w:p>
    <w:p w:rsidR="002B7C28" w:rsidRPr="006F5420" w:rsidRDefault="003927CD"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proofErr w:type="gramStart"/>
      <w:r w:rsidR="002B7C28" w:rsidRPr="006F5420">
        <w:rPr>
          <w:rFonts w:ascii="Arial" w:hAnsi="Arial" w:cs="Arial"/>
          <w:color w:val="000000"/>
          <w:sz w:val="22"/>
          <w:szCs w:val="22"/>
        </w:rPr>
        <w:t>in-progress</w:t>
      </w:r>
      <w:proofErr w:type="gramEnd"/>
      <w:r w:rsidR="002B7C28" w:rsidRPr="006F5420">
        <w:rPr>
          <w:rFonts w:ascii="Arial" w:hAnsi="Arial" w:cs="Arial"/>
          <w:color w:val="000000"/>
          <w:sz w:val="22"/>
          <w:szCs w:val="22"/>
        </w:rPr>
        <w:t>, as well as any related pre-job briefings and coordination meetings.</w:t>
      </w:r>
    </w:p>
    <w:p w:rsidR="00101145" w:rsidRPr="006F5420" w:rsidRDefault="00101145"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p>
    <w:p w:rsidR="00A443B0" w:rsidRDefault="001A4D78"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sectPr w:rsidR="00A443B0" w:rsidSect="00A443B0">
          <w:footerReference w:type="first" r:id="rId15"/>
          <w:pgSz w:w="12240" w:h="15840" w:code="1"/>
          <w:pgMar w:top="1440" w:right="1440" w:bottom="1440" w:left="1440" w:header="1440" w:footer="1440" w:gutter="0"/>
          <w:cols w:space="720"/>
          <w:noEndnote/>
          <w:titlePg/>
          <w:docGrid w:linePitch="326"/>
        </w:sectPr>
      </w:pPr>
      <w:r w:rsidRPr="006F5420">
        <w:rPr>
          <w:rFonts w:ascii="Arial" w:hAnsi="Arial" w:cs="Arial"/>
          <w:color w:val="000000"/>
          <w:sz w:val="22"/>
          <w:szCs w:val="22"/>
        </w:rPr>
        <w:tab/>
      </w:r>
      <w:r w:rsidRPr="006F5420">
        <w:rPr>
          <w:rFonts w:ascii="Arial" w:hAnsi="Arial" w:cs="Arial"/>
          <w:color w:val="000000"/>
          <w:sz w:val="22"/>
          <w:szCs w:val="22"/>
        </w:rPr>
        <w:tab/>
      </w:r>
      <w:r w:rsidR="002B7C28" w:rsidRPr="006F5420">
        <w:rPr>
          <w:rFonts w:ascii="Arial" w:hAnsi="Arial" w:cs="Arial"/>
          <w:color w:val="000000"/>
          <w:sz w:val="22"/>
          <w:szCs w:val="22"/>
        </w:rPr>
        <w:t xml:space="preserve">The </w:t>
      </w:r>
      <w:r w:rsidR="00BC21AA" w:rsidRPr="006F5420">
        <w:rPr>
          <w:rFonts w:ascii="Arial" w:hAnsi="Arial" w:cs="Arial"/>
          <w:color w:val="000000"/>
          <w:sz w:val="22"/>
          <w:szCs w:val="22"/>
        </w:rPr>
        <w:t>inspector</w:t>
      </w:r>
      <w:r w:rsidR="002B7C28" w:rsidRPr="006F5420">
        <w:rPr>
          <w:rFonts w:ascii="Arial" w:hAnsi="Arial" w:cs="Arial"/>
          <w:color w:val="000000"/>
          <w:sz w:val="22"/>
          <w:szCs w:val="22"/>
        </w:rPr>
        <w:t xml:space="preserve"> should conduct a general plant tour promptly afte</w:t>
      </w:r>
      <w:r w:rsidR="00932138" w:rsidRPr="006F5420">
        <w:rPr>
          <w:rFonts w:ascii="Arial" w:hAnsi="Arial" w:cs="Arial"/>
          <w:color w:val="000000"/>
          <w:sz w:val="22"/>
          <w:szCs w:val="22"/>
        </w:rPr>
        <w:t xml:space="preserve">r arriving on site. </w:t>
      </w:r>
      <w:r w:rsidR="002B7C28" w:rsidRPr="006F5420">
        <w:rPr>
          <w:rFonts w:ascii="Arial" w:hAnsi="Arial" w:cs="Arial"/>
          <w:color w:val="000000"/>
          <w:sz w:val="22"/>
          <w:szCs w:val="22"/>
        </w:rPr>
        <w:t>The inspector should tour each major plant operating area (e.g., chemical conversion, ceramic production, assembly, shipping, scrap processing, waste handling, etc.), with particular attention to areas identified in the inspection plan</w:t>
      </w:r>
      <w:r w:rsidR="00B47DFE" w:rsidRPr="006F5420">
        <w:rPr>
          <w:rFonts w:ascii="Arial" w:hAnsi="Arial" w:cs="Arial"/>
          <w:color w:val="000000"/>
          <w:sz w:val="22"/>
          <w:szCs w:val="22"/>
        </w:rPr>
        <w:t xml:space="preserve">.  </w:t>
      </w:r>
      <w:r w:rsidR="002B7C28" w:rsidRPr="006F5420">
        <w:rPr>
          <w:rFonts w:ascii="Arial" w:hAnsi="Arial" w:cs="Arial"/>
          <w:color w:val="000000"/>
          <w:sz w:val="22"/>
          <w:szCs w:val="22"/>
        </w:rPr>
        <w:t>Observe the routine and non-routine plant operations whe</w:t>
      </w:r>
      <w:r w:rsidR="00B47DFE" w:rsidRPr="006F5420">
        <w:rPr>
          <w:rFonts w:ascii="Arial" w:hAnsi="Arial" w:cs="Arial"/>
          <w:color w:val="000000"/>
          <w:sz w:val="22"/>
          <w:szCs w:val="22"/>
        </w:rPr>
        <w:t>n</w:t>
      </w:r>
      <w:r w:rsidR="002B7C28" w:rsidRPr="006F5420">
        <w:rPr>
          <w:rFonts w:ascii="Arial" w:hAnsi="Arial" w:cs="Arial"/>
          <w:color w:val="000000"/>
          <w:sz w:val="22"/>
          <w:szCs w:val="22"/>
        </w:rPr>
        <w:t xml:space="preserve"> possible</w:t>
      </w:r>
      <w:r w:rsidR="004A5DCC" w:rsidRPr="006F5420">
        <w:rPr>
          <w:rFonts w:ascii="Arial" w:hAnsi="Arial" w:cs="Arial"/>
          <w:color w:val="000000"/>
          <w:sz w:val="22"/>
          <w:szCs w:val="22"/>
        </w:rPr>
        <w:t>,</w:t>
      </w:r>
      <w:r w:rsidR="00064334" w:rsidRPr="006F5420">
        <w:rPr>
          <w:rFonts w:ascii="Arial" w:hAnsi="Arial" w:cs="Arial"/>
          <w:color w:val="000000"/>
          <w:sz w:val="22"/>
          <w:szCs w:val="22"/>
        </w:rPr>
        <w:t xml:space="preserve"> however, </w:t>
      </w:r>
      <w:r w:rsidR="001F07F1" w:rsidRPr="006F5420">
        <w:rPr>
          <w:rFonts w:ascii="Arial" w:hAnsi="Arial" w:cs="Arial"/>
          <w:color w:val="000000"/>
          <w:sz w:val="22"/>
          <w:szCs w:val="22"/>
        </w:rPr>
        <w:t xml:space="preserve">it is important for the inspector to avoid </w:t>
      </w:r>
      <w:r w:rsidR="00EF1A83">
        <w:rPr>
          <w:rFonts w:ascii="Arial" w:hAnsi="Arial" w:cs="Arial"/>
          <w:color w:val="000000"/>
          <w:sz w:val="22"/>
          <w:szCs w:val="22"/>
        </w:rPr>
        <w:t xml:space="preserve">interfering with </w:t>
      </w:r>
      <w:r w:rsidR="001F07F1" w:rsidRPr="006F5420">
        <w:rPr>
          <w:rFonts w:ascii="Arial" w:hAnsi="Arial" w:cs="Arial"/>
          <w:color w:val="000000"/>
          <w:sz w:val="22"/>
          <w:szCs w:val="22"/>
        </w:rPr>
        <w:t xml:space="preserve">the performance of </w:t>
      </w:r>
    </w:p>
    <w:p w:rsidR="001F07F1" w:rsidRPr="006F5420" w:rsidRDefault="00A443B0"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r>
        <w:rPr>
          <w:rFonts w:ascii="Arial" w:hAnsi="Arial" w:cs="Arial"/>
          <w:color w:val="000000"/>
          <w:sz w:val="22"/>
          <w:szCs w:val="22"/>
        </w:rPr>
        <w:lastRenderedPageBreak/>
        <w:tab/>
      </w:r>
      <w:r>
        <w:rPr>
          <w:rFonts w:ascii="Arial" w:hAnsi="Arial" w:cs="Arial"/>
          <w:color w:val="000000"/>
          <w:sz w:val="22"/>
          <w:szCs w:val="22"/>
        </w:rPr>
        <w:tab/>
      </w:r>
      <w:proofErr w:type="gramStart"/>
      <w:r w:rsidR="001F07F1" w:rsidRPr="006F5420">
        <w:rPr>
          <w:rFonts w:ascii="Arial" w:hAnsi="Arial" w:cs="Arial"/>
          <w:color w:val="000000"/>
          <w:sz w:val="22"/>
          <w:szCs w:val="22"/>
        </w:rPr>
        <w:t>operations</w:t>
      </w:r>
      <w:proofErr w:type="gramEnd"/>
      <w:r w:rsidR="001F07F1" w:rsidRPr="006F5420">
        <w:rPr>
          <w:rFonts w:ascii="Arial" w:hAnsi="Arial" w:cs="Arial"/>
          <w:color w:val="000000"/>
          <w:sz w:val="22"/>
          <w:szCs w:val="22"/>
        </w:rPr>
        <w:t xml:space="preserve"> in such a way that the safety of the operation or the facility would be compromised.  In addition, inspections should minimize the impact on operations in general.</w:t>
      </w:r>
    </w:p>
    <w:p w:rsidR="00101145" w:rsidRPr="006F5420" w:rsidRDefault="00101145"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p>
    <w:p w:rsidR="002B7C28" w:rsidRPr="006F5420" w:rsidRDefault="001F07F1"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r w:rsidRPr="006F5420">
        <w:rPr>
          <w:rFonts w:ascii="Arial" w:hAnsi="Arial" w:cs="Arial"/>
          <w:color w:val="000000"/>
          <w:sz w:val="22"/>
          <w:szCs w:val="22"/>
        </w:rPr>
        <w:tab/>
      </w:r>
      <w:r w:rsidRPr="006F5420">
        <w:rPr>
          <w:rFonts w:ascii="Arial" w:hAnsi="Arial" w:cs="Arial"/>
          <w:color w:val="000000"/>
          <w:sz w:val="22"/>
          <w:szCs w:val="22"/>
        </w:rPr>
        <w:tab/>
      </w:r>
      <w:r w:rsidR="002B7C28" w:rsidRPr="006F5420">
        <w:rPr>
          <w:rFonts w:ascii="Arial" w:hAnsi="Arial" w:cs="Arial"/>
          <w:color w:val="000000"/>
          <w:sz w:val="22"/>
          <w:szCs w:val="22"/>
        </w:rPr>
        <w:t>Observe housekeeping during the general plant tour</w:t>
      </w:r>
      <w:r w:rsidR="00EF1A83">
        <w:rPr>
          <w:rFonts w:ascii="Arial" w:hAnsi="Arial" w:cs="Arial"/>
          <w:color w:val="000000"/>
          <w:sz w:val="22"/>
          <w:szCs w:val="22"/>
        </w:rPr>
        <w:t>,</w:t>
      </w:r>
      <w:r w:rsidR="002B7C28" w:rsidRPr="006F5420">
        <w:rPr>
          <w:rFonts w:ascii="Arial" w:hAnsi="Arial" w:cs="Arial"/>
          <w:color w:val="000000"/>
          <w:sz w:val="22"/>
          <w:szCs w:val="22"/>
        </w:rPr>
        <w:t xml:space="preserve"> and throughout the inspection to evaluate the licensee</w:t>
      </w:r>
      <w:r w:rsidR="00B50568" w:rsidRPr="006F5420">
        <w:rPr>
          <w:rFonts w:ascii="Arial" w:hAnsi="Arial" w:cs="Arial"/>
          <w:color w:val="000000"/>
          <w:sz w:val="22"/>
          <w:szCs w:val="22"/>
        </w:rPr>
        <w:t>’</w:t>
      </w:r>
      <w:r w:rsidR="002B7C28" w:rsidRPr="006F5420">
        <w:rPr>
          <w:rFonts w:ascii="Arial" w:hAnsi="Arial" w:cs="Arial"/>
          <w:color w:val="000000"/>
          <w:sz w:val="22"/>
          <w:szCs w:val="22"/>
        </w:rPr>
        <w:t>s commitment to safety, contamination control, and emergency preparedness.  See the supplemental information on housekeeping (at the end of Section 0</w:t>
      </w:r>
      <w:r w:rsidR="00CD092C" w:rsidRPr="006F5420">
        <w:rPr>
          <w:rFonts w:ascii="Arial" w:hAnsi="Arial" w:cs="Arial"/>
          <w:color w:val="000000"/>
          <w:sz w:val="22"/>
          <w:szCs w:val="22"/>
        </w:rPr>
        <w:t>2</w:t>
      </w:r>
      <w:r w:rsidR="002B7C28" w:rsidRPr="006F5420">
        <w:rPr>
          <w:rFonts w:ascii="Arial" w:hAnsi="Arial" w:cs="Arial"/>
          <w:color w:val="000000"/>
          <w:sz w:val="22"/>
          <w:szCs w:val="22"/>
        </w:rPr>
        <w:t>.0</w:t>
      </w:r>
      <w:r w:rsidR="00CD092C" w:rsidRPr="006F5420">
        <w:rPr>
          <w:rFonts w:ascii="Arial" w:hAnsi="Arial" w:cs="Arial"/>
          <w:color w:val="000000"/>
          <w:sz w:val="22"/>
          <w:szCs w:val="22"/>
        </w:rPr>
        <w:t>4</w:t>
      </w:r>
      <w:r w:rsidR="002B7C28" w:rsidRPr="006F5420">
        <w:rPr>
          <w:rFonts w:ascii="Arial" w:hAnsi="Arial" w:cs="Arial"/>
          <w:color w:val="000000"/>
          <w:sz w:val="22"/>
          <w:szCs w:val="22"/>
        </w:rPr>
        <w:t>).</w:t>
      </w:r>
    </w:p>
    <w:p w:rsidR="002B7C28" w:rsidRPr="006F5420" w:rsidRDefault="002B7C28"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p>
    <w:p w:rsidR="002B7C28" w:rsidRPr="006F5420" w:rsidRDefault="001A4D78"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r w:rsidRPr="006F5420">
        <w:rPr>
          <w:rFonts w:ascii="Arial" w:hAnsi="Arial" w:cs="Arial"/>
          <w:color w:val="000000"/>
          <w:sz w:val="22"/>
          <w:szCs w:val="22"/>
        </w:rPr>
        <w:tab/>
      </w:r>
      <w:r w:rsidRPr="006F5420">
        <w:rPr>
          <w:rFonts w:ascii="Arial" w:hAnsi="Arial" w:cs="Arial"/>
          <w:color w:val="000000"/>
          <w:sz w:val="22"/>
          <w:szCs w:val="22"/>
        </w:rPr>
        <w:tab/>
      </w:r>
      <w:r w:rsidR="002B7C28" w:rsidRPr="006F5420">
        <w:rPr>
          <w:rFonts w:ascii="Arial" w:hAnsi="Arial" w:cs="Arial"/>
          <w:color w:val="000000"/>
          <w:sz w:val="22"/>
          <w:szCs w:val="22"/>
        </w:rPr>
        <w:t xml:space="preserve">During plant tours the inspector should be cognizant of the communication of safety issues throughout the plant.  This could include observation/review of shift turnovers, </w:t>
      </w:r>
      <w:r w:rsidR="005148F0" w:rsidRPr="006F5420">
        <w:rPr>
          <w:rFonts w:ascii="Arial" w:hAnsi="Arial" w:cs="Arial"/>
          <w:color w:val="000000"/>
          <w:sz w:val="22"/>
          <w:szCs w:val="22"/>
        </w:rPr>
        <w:t>operator/</w:t>
      </w:r>
      <w:r w:rsidR="002B7C28" w:rsidRPr="006F5420">
        <w:rPr>
          <w:rFonts w:ascii="Arial" w:hAnsi="Arial" w:cs="Arial"/>
          <w:color w:val="000000"/>
          <w:sz w:val="22"/>
          <w:szCs w:val="22"/>
        </w:rPr>
        <w:t>control room communications, coordination of operational activities with maintenance and surveillance activities, and resolution of problems affecting plant operation with the appropriate disciplines.  The inspector may also be able to attend the licensee's plan of the day meeting or equivalent, or other meetings conducted during the inspection as appropriate</w:t>
      </w:r>
      <w:r w:rsidR="00C34E83">
        <w:rPr>
          <w:rFonts w:ascii="Arial" w:hAnsi="Arial" w:cs="Arial"/>
          <w:color w:val="000000"/>
          <w:sz w:val="22"/>
          <w:szCs w:val="22"/>
        </w:rPr>
        <w:t>,</w:t>
      </w:r>
      <w:r w:rsidR="002B7C28" w:rsidRPr="006F5420">
        <w:rPr>
          <w:rFonts w:ascii="Arial" w:hAnsi="Arial" w:cs="Arial"/>
          <w:color w:val="000000"/>
          <w:sz w:val="22"/>
          <w:szCs w:val="22"/>
        </w:rPr>
        <w:t xml:space="preserve"> to obtain the overall status of the plant and </w:t>
      </w:r>
      <w:r w:rsidR="00064334" w:rsidRPr="006F5420">
        <w:rPr>
          <w:rFonts w:ascii="Arial" w:hAnsi="Arial" w:cs="Arial"/>
          <w:color w:val="000000"/>
          <w:sz w:val="22"/>
          <w:szCs w:val="22"/>
        </w:rPr>
        <w:t xml:space="preserve">the </w:t>
      </w:r>
      <w:r w:rsidR="002B7C28" w:rsidRPr="006F5420">
        <w:rPr>
          <w:rFonts w:ascii="Arial" w:hAnsi="Arial" w:cs="Arial"/>
          <w:color w:val="000000"/>
          <w:sz w:val="22"/>
          <w:szCs w:val="22"/>
        </w:rPr>
        <w:t xml:space="preserve">activities that are planned or in progress.  </w:t>
      </w:r>
      <w:r w:rsidR="00FA2CBB" w:rsidRPr="006F5420">
        <w:rPr>
          <w:rFonts w:ascii="Arial" w:hAnsi="Arial" w:cs="Arial"/>
          <w:color w:val="000000"/>
          <w:sz w:val="22"/>
          <w:szCs w:val="22"/>
        </w:rPr>
        <w:t xml:space="preserve">The inspector may also meet separately with the licensee to obtain the status of the </w:t>
      </w:r>
      <w:r w:rsidR="00B50568" w:rsidRPr="006F5420">
        <w:rPr>
          <w:rFonts w:ascii="Arial" w:hAnsi="Arial" w:cs="Arial"/>
          <w:color w:val="000000"/>
          <w:sz w:val="22"/>
          <w:szCs w:val="22"/>
        </w:rPr>
        <w:t>facility</w:t>
      </w:r>
      <w:r w:rsidR="00FA2CBB" w:rsidRPr="006F5420">
        <w:rPr>
          <w:rFonts w:ascii="Arial" w:hAnsi="Arial" w:cs="Arial"/>
          <w:color w:val="000000"/>
          <w:sz w:val="22"/>
          <w:szCs w:val="22"/>
        </w:rPr>
        <w:t>.</w:t>
      </w:r>
    </w:p>
    <w:p w:rsidR="002B7C28" w:rsidRPr="006F5420" w:rsidRDefault="002B7C28"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p>
    <w:p w:rsidR="00A76EC8" w:rsidRPr="006F5420" w:rsidRDefault="001A4D78"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r w:rsidRPr="006F5420">
        <w:rPr>
          <w:rFonts w:ascii="Arial" w:hAnsi="Arial" w:cs="Arial"/>
          <w:color w:val="000000"/>
          <w:sz w:val="22"/>
          <w:szCs w:val="22"/>
        </w:rPr>
        <w:tab/>
      </w:r>
      <w:r w:rsidRPr="006F5420">
        <w:rPr>
          <w:rFonts w:ascii="Arial" w:hAnsi="Arial" w:cs="Arial"/>
          <w:color w:val="000000"/>
          <w:sz w:val="22"/>
          <w:szCs w:val="22"/>
        </w:rPr>
        <w:tab/>
      </w:r>
      <w:r w:rsidR="002B7C28" w:rsidRPr="006F5420">
        <w:rPr>
          <w:rFonts w:ascii="Arial" w:hAnsi="Arial" w:cs="Arial"/>
          <w:color w:val="000000"/>
          <w:sz w:val="22"/>
          <w:szCs w:val="22"/>
        </w:rPr>
        <w:t xml:space="preserve">Determine whether changes to the inspection plan may be warranted based on the observations made during the plant tour(s) and </w:t>
      </w:r>
      <w:r w:rsidR="00064334" w:rsidRPr="006F5420">
        <w:rPr>
          <w:rFonts w:ascii="Arial" w:hAnsi="Arial" w:cs="Arial"/>
          <w:color w:val="000000"/>
          <w:sz w:val="22"/>
          <w:szCs w:val="22"/>
        </w:rPr>
        <w:t>from</w:t>
      </w:r>
      <w:r w:rsidR="002B7C28" w:rsidRPr="006F5420">
        <w:rPr>
          <w:rFonts w:ascii="Arial" w:hAnsi="Arial" w:cs="Arial"/>
          <w:color w:val="000000"/>
          <w:sz w:val="22"/>
          <w:szCs w:val="22"/>
        </w:rPr>
        <w:t xml:space="preserve"> information received during meetings with the licensee and/or document reviews.  If additional focus areas are identified, the inspector should contact </w:t>
      </w:r>
      <w:r w:rsidR="00C34E83">
        <w:rPr>
          <w:rFonts w:ascii="Arial" w:hAnsi="Arial" w:cs="Arial"/>
          <w:color w:val="000000"/>
          <w:sz w:val="22"/>
          <w:szCs w:val="22"/>
        </w:rPr>
        <w:t xml:space="preserve">the </w:t>
      </w:r>
      <w:r w:rsidR="006C4B05">
        <w:rPr>
          <w:rFonts w:ascii="Arial" w:hAnsi="Arial" w:cs="Arial"/>
          <w:color w:val="000000"/>
          <w:sz w:val="22"/>
          <w:szCs w:val="22"/>
        </w:rPr>
        <w:t>appropriate U.S. Nuclear Regulatory Regulations (</w:t>
      </w:r>
      <w:r w:rsidR="002B7C28" w:rsidRPr="006F5420">
        <w:rPr>
          <w:rFonts w:ascii="Arial" w:hAnsi="Arial" w:cs="Arial"/>
          <w:color w:val="000000"/>
          <w:sz w:val="22"/>
          <w:szCs w:val="22"/>
        </w:rPr>
        <w:t>NRC</w:t>
      </w:r>
      <w:r w:rsidR="006C4B05">
        <w:rPr>
          <w:rFonts w:ascii="Arial" w:hAnsi="Arial" w:cs="Arial"/>
          <w:color w:val="000000"/>
          <w:sz w:val="22"/>
          <w:szCs w:val="22"/>
        </w:rPr>
        <w:t>)</w:t>
      </w:r>
      <w:r w:rsidR="002B7C28" w:rsidRPr="006F5420">
        <w:rPr>
          <w:rFonts w:ascii="Arial" w:hAnsi="Arial" w:cs="Arial"/>
          <w:color w:val="000000"/>
          <w:sz w:val="22"/>
          <w:szCs w:val="22"/>
        </w:rPr>
        <w:t xml:space="preserve"> management for approval, and communicate this to the licensee as necessary. </w:t>
      </w:r>
    </w:p>
    <w:p w:rsidR="00281D0F" w:rsidRPr="006F5420" w:rsidRDefault="00281D0F"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p>
    <w:p w:rsidR="00281D0F" w:rsidRPr="00F40C1C" w:rsidRDefault="00281D0F" w:rsidP="00CD092C">
      <w:pPr>
        <w:pStyle w:val="ListParagraph"/>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F40C1C">
        <w:rPr>
          <w:rFonts w:ascii="Arial" w:hAnsi="Arial" w:cs="Arial"/>
          <w:sz w:val="22"/>
          <w:szCs w:val="22"/>
        </w:rPr>
        <w:t xml:space="preserve">Selection of accident sequences </w:t>
      </w:r>
      <w:r w:rsidRPr="00F40C1C">
        <w:rPr>
          <w:rFonts w:ascii="Arial" w:hAnsi="Arial" w:cs="Arial"/>
          <w:color w:val="000000"/>
          <w:sz w:val="22"/>
          <w:szCs w:val="22"/>
        </w:rPr>
        <w:t>for the specific process area(s)</w:t>
      </w:r>
      <w:r w:rsidR="00F40C1C" w:rsidRPr="00F40C1C">
        <w:rPr>
          <w:rFonts w:ascii="Arial" w:hAnsi="Arial" w:cs="Arial"/>
          <w:color w:val="000000"/>
          <w:sz w:val="22"/>
          <w:szCs w:val="22"/>
        </w:rPr>
        <w:t>.</w:t>
      </w:r>
    </w:p>
    <w:p w:rsidR="00281D0F" w:rsidRPr="006F5420" w:rsidRDefault="00281D0F"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p>
    <w:p w:rsidR="00170025" w:rsidRPr="006F5420" w:rsidRDefault="00775992"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r w:rsidRPr="006F5420">
        <w:rPr>
          <w:rFonts w:ascii="Arial" w:hAnsi="Arial" w:cs="Arial"/>
          <w:color w:val="000000"/>
          <w:sz w:val="22"/>
          <w:szCs w:val="22"/>
        </w:rPr>
        <w:t>T</w:t>
      </w:r>
      <w:r w:rsidR="00541C78" w:rsidRPr="006F5420">
        <w:rPr>
          <w:rFonts w:ascii="Arial" w:hAnsi="Arial" w:cs="Arial"/>
          <w:color w:val="000000"/>
          <w:sz w:val="22"/>
          <w:szCs w:val="22"/>
        </w:rPr>
        <w:t xml:space="preserve">he inspector </w:t>
      </w:r>
      <w:r w:rsidR="00170025" w:rsidRPr="006F5420">
        <w:rPr>
          <w:rFonts w:ascii="Arial" w:hAnsi="Arial" w:cs="Arial"/>
          <w:color w:val="000000"/>
          <w:sz w:val="22"/>
          <w:szCs w:val="22"/>
        </w:rPr>
        <w:t xml:space="preserve">should </w:t>
      </w:r>
      <w:r w:rsidR="00541C78" w:rsidRPr="006F5420">
        <w:rPr>
          <w:rFonts w:ascii="Arial" w:hAnsi="Arial" w:cs="Arial"/>
          <w:color w:val="000000"/>
          <w:sz w:val="22"/>
          <w:szCs w:val="22"/>
        </w:rPr>
        <w:t xml:space="preserve">select </w:t>
      </w:r>
      <w:r w:rsidR="00450F72" w:rsidRPr="006F5420">
        <w:rPr>
          <w:rFonts w:ascii="Arial" w:hAnsi="Arial" w:cs="Arial"/>
          <w:color w:val="000000"/>
          <w:sz w:val="22"/>
          <w:szCs w:val="22"/>
        </w:rPr>
        <w:t xml:space="preserve">a sample of </w:t>
      </w:r>
      <w:r w:rsidR="00541C78" w:rsidRPr="006F5420">
        <w:rPr>
          <w:rFonts w:ascii="Arial" w:hAnsi="Arial" w:cs="Arial"/>
          <w:color w:val="000000"/>
          <w:sz w:val="22"/>
          <w:szCs w:val="22"/>
        </w:rPr>
        <w:t xml:space="preserve">accident sequences </w:t>
      </w:r>
      <w:r w:rsidR="008D727B" w:rsidRPr="006F5420">
        <w:rPr>
          <w:rFonts w:ascii="Arial" w:hAnsi="Arial" w:cs="Arial"/>
          <w:color w:val="000000"/>
          <w:sz w:val="22"/>
          <w:szCs w:val="22"/>
        </w:rPr>
        <w:t xml:space="preserve">in </w:t>
      </w:r>
      <w:r w:rsidR="00170025" w:rsidRPr="006F5420">
        <w:rPr>
          <w:rFonts w:ascii="Arial" w:hAnsi="Arial" w:cs="Arial"/>
          <w:color w:val="000000"/>
          <w:sz w:val="22"/>
          <w:szCs w:val="22"/>
        </w:rPr>
        <w:t xml:space="preserve">criticality safety, radiation safety, fire safety, </w:t>
      </w:r>
      <w:r w:rsidRPr="006F5420">
        <w:rPr>
          <w:rFonts w:ascii="Arial" w:hAnsi="Arial" w:cs="Arial"/>
          <w:color w:val="000000"/>
          <w:sz w:val="22"/>
          <w:szCs w:val="22"/>
        </w:rPr>
        <w:t>and/</w:t>
      </w:r>
      <w:r w:rsidR="00450F72" w:rsidRPr="006F5420">
        <w:rPr>
          <w:rFonts w:ascii="Arial" w:hAnsi="Arial" w:cs="Arial"/>
          <w:color w:val="000000"/>
          <w:sz w:val="22"/>
          <w:szCs w:val="22"/>
        </w:rPr>
        <w:t>or</w:t>
      </w:r>
      <w:r w:rsidR="00170025" w:rsidRPr="006F5420">
        <w:rPr>
          <w:rFonts w:ascii="Arial" w:hAnsi="Arial" w:cs="Arial"/>
          <w:color w:val="000000"/>
          <w:sz w:val="22"/>
          <w:szCs w:val="22"/>
        </w:rPr>
        <w:t xml:space="preserve"> chemical safety aspects of operations.  Generally, the inspection effort should be focused on the </w:t>
      </w:r>
      <w:r w:rsidR="008B2F44" w:rsidRPr="006F5420">
        <w:rPr>
          <w:rFonts w:ascii="Arial" w:hAnsi="Arial" w:cs="Arial"/>
          <w:color w:val="000000"/>
          <w:sz w:val="22"/>
          <w:szCs w:val="22"/>
        </w:rPr>
        <w:t xml:space="preserve">process </w:t>
      </w:r>
      <w:r w:rsidR="00170025" w:rsidRPr="006F5420">
        <w:rPr>
          <w:rFonts w:ascii="Arial" w:hAnsi="Arial" w:cs="Arial"/>
          <w:color w:val="000000"/>
          <w:sz w:val="22"/>
          <w:szCs w:val="22"/>
        </w:rPr>
        <w:t>areas, operations, and controls at the facility associated with</w:t>
      </w:r>
      <w:r w:rsidR="001D017A" w:rsidRPr="006F5420">
        <w:rPr>
          <w:rFonts w:ascii="Arial" w:hAnsi="Arial" w:cs="Arial"/>
          <w:color w:val="000000"/>
          <w:sz w:val="22"/>
          <w:szCs w:val="22"/>
        </w:rPr>
        <w:t xml:space="preserve"> increased</w:t>
      </w:r>
      <w:r w:rsidR="00170025" w:rsidRPr="006F5420">
        <w:rPr>
          <w:rFonts w:ascii="Arial" w:hAnsi="Arial" w:cs="Arial"/>
          <w:color w:val="000000"/>
          <w:sz w:val="22"/>
          <w:szCs w:val="22"/>
        </w:rPr>
        <w:t xml:space="preserve"> risk significance.  Less risk-significant areas, operations, and controls may also be inspected as authorized on the approved inspection plan, but the inspection effort of each area/operation/control should be in approximate proportion to its risk significance.</w:t>
      </w:r>
    </w:p>
    <w:p w:rsidR="008D727B" w:rsidRPr="006F5420" w:rsidRDefault="008D727B"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p>
    <w:p w:rsidR="008D727B" w:rsidRPr="006F5420" w:rsidRDefault="008D727B"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r w:rsidRPr="006F5420">
        <w:rPr>
          <w:rFonts w:ascii="Arial" w:hAnsi="Arial" w:cs="Arial"/>
          <w:color w:val="000000"/>
          <w:sz w:val="22"/>
          <w:szCs w:val="22"/>
        </w:rPr>
        <w:t>Additional considerations for selecting accident sequences would include: newly created or implemented sequences; sequences that have a</w:t>
      </w:r>
      <w:r w:rsidR="0086612B" w:rsidRPr="006F5420">
        <w:rPr>
          <w:rFonts w:ascii="Arial" w:hAnsi="Arial" w:cs="Arial"/>
          <w:color w:val="000000"/>
          <w:sz w:val="22"/>
          <w:szCs w:val="22"/>
        </w:rPr>
        <w:t xml:space="preserve"> sole</w:t>
      </w:r>
      <w:r w:rsidRPr="006F5420">
        <w:rPr>
          <w:rFonts w:ascii="Arial" w:hAnsi="Arial" w:cs="Arial"/>
          <w:color w:val="000000"/>
          <w:sz w:val="22"/>
          <w:szCs w:val="22"/>
        </w:rPr>
        <w:t xml:space="preserve"> IROFS or a low number of IROFS designated as controls; sequences that rely mainly on administrative controls; and</w:t>
      </w:r>
      <w:r w:rsidR="0086612B" w:rsidRPr="006F5420">
        <w:rPr>
          <w:rFonts w:ascii="Arial" w:hAnsi="Arial" w:cs="Arial"/>
          <w:color w:val="000000"/>
          <w:sz w:val="22"/>
          <w:szCs w:val="22"/>
        </w:rPr>
        <w:t>/or</w:t>
      </w:r>
      <w:r w:rsidRPr="006F5420">
        <w:rPr>
          <w:rFonts w:ascii="Arial" w:hAnsi="Arial" w:cs="Arial"/>
          <w:color w:val="000000"/>
          <w:sz w:val="22"/>
          <w:szCs w:val="22"/>
        </w:rPr>
        <w:t xml:space="preserve"> </w:t>
      </w:r>
      <w:r w:rsidR="00C34E83">
        <w:rPr>
          <w:rFonts w:ascii="Arial" w:hAnsi="Arial" w:cs="Arial"/>
          <w:color w:val="000000"/>
          <w:sz w:val="22"/>
          <w:szCs w:val="22"/>
        </w:rPr>
        <w:t xml:space="preserve">are </w:t>
      </w:r>
      <w:r w:rsidRPr="006F5420">
        <w:rPr>
          <w:rFonts w:ascii="Arial" w:hAnsi="Arial" w:cs="Arial"/>
          <w:color w:val="000000"/>
          <w:sz w:val="22"/>
          <w:szCs w:val="22"/>
        </w:rPr>
        <w:t xml:space="preserve">based upon licensee’s or other facilities operational history and/or events. </w:t>
      </w:r>
    </w:p>
    <w:p w:rsidR="00C761F4" w:rsidRPr="006F5420" w:rsidRDefault="00C761F4"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p>
    <w:p w:rsidR="00C761F4" w:rsidRPr="006F5420" w:rsidRDefault="00C761F4"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r w:rsidRPr="006F5420">
        <w:rPr>
          <w:rFonts w:ascii="Arial" w:hAnsi="Arial" w:cs="Arial"/>
          <w:color w:val="000000"/>
          <w:sz w:val="22"/>
          <w:szCs w:val="22"/>
        </w:rPr>
        <w:t xml:space="preserve">The inspector should contact the </w:t>
      </w:r>
      <w:r w:rsidR="005B0040">
        <w:rPr>
          <w:rFonts w:ascii="Arial" w:hAnsi="Arial" w:cs="Arial"/>
          <w:color w:val="000000"/>
          <w:sz w:val="22"/>
          <w:szCs w:val="22"/>
        </w:rPr>
        <w:t>NMSS</w:t>
      </w:r>
      <w:r w:rsidR="00C85C43">
        <w:rPr>
          <w:rFonts w:ascii="Arial" w:hAnsi="Arial" w:cs="Arial"/>
          <w:color w:val="000000"/>
          <w:sz w:val="22"/>
          <w:szCs w:val="22"/>
        </w:rPr>
        <w:t>/FCSS</w:t>
      </w:r>
      <w:r w:rsidR="005B0040">
        <w:rPr>
          <w:rFonts w:ascii="Arial" w:hAnsi="Arial" w:cs="Arial"/>
          <w:color w:val="000000"/>
          <w:sz w:val="22"/>
          <w:szCs w:val="22"/>
        </w:rPr>
        <w:t xml:space="preserve"> </w:t>
      </w:r>
      <w:r w:rsidR="00DE3E30">
        <w:rPr>
          <w:rFonts w:ascii="Arial" w:hAnsi="Arial" w:cs="Arial"/>
          <w:color w:val="000000"/>
          <w:sz w:val="22"/>
          <w:szCs w:val="22"/>
        </w:rPr>
        <w:t xml:space="preserve">inspection program risk and reliability analyst, </w:t>
      </w:r>
      <w:r w:rsidRPr="006F5420">
        <w:rPr>
          <w:rFonts w:ascii="Arial" w:hAnsi="Arial" w:cs="Arial"/>
          <w:color w:val="000000"/>
          <w:sz w:val="22"/>
          <w:szCs w:val="22"/>
        </w:rPr>
        <w:t>Project Manager and/or the Project Inspector for guidance regarding the application of the licensee’s ISA methodology for meeting the performance requirements</w:t>
      </w:r>
      <w:r w:rsidR="0086612B" w:rsidRPr="006F5420">
        <w:rPr>
          <w:rFonts w:ascii="Arial" w:hAnsi="Arial" w:cs="Arial"/>
          <w:color w:val="000000"/>
          <w:sz w:val="22"/>
          <w:szCs w:val="22"/>
        </w:rPr>
        <w:t>, if needed</w:t>
      </w:r>
      <w:r w:rsidRPr="006F5420">
        <w:rPr>
          <w:rFonts w:ascii="Arial" w:hAnsi="Arial" w:cs="Arial"/>
          <w:color w:val="000000"/>
          <w:sz w:val="22"/>
          <w:szCs w:val="22"/>
        </w:rPr>
        <w:t>.</w:t>
      </w:r>
    </w:p>
    <w:p w:rsidR="00A443B0" w:rsidRDefault="00A443B0"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3" w:author="btc1" w:date="2014-01-22T14:04:00Z"/>
          <w:rFonts w:ascii="Arial" w:hAnsi="Arial" w:cs="Arial"/>
          <w:color w:val="000000"/>
          <w:sz w:val="22"/>
          <w:szCs w:val="22"/>
        </w:rPr>
        <w:sectPr w:rsidR="00A443B0" w:rsidSect="00A443B0">
          <w:footerReference w:type="first" r:id="rId16"/>
          <w:pgSz w:w="12240" w:h="15840" w:code="1"/>
          <w:pgMar w:top="1440" w:right="1440" w:bottom="1440" w:left="1440" w:header="1440" w:footer="1440" w:gutter="0"/>
          <w:cols w:space="720"/>
          <w:noEndnote/>
          <w:titlePg/>
          <w:docGrid w:linePitch="326"/>
        </w:sectPr>
      </w:pPr>
    </w:p>
    <w:p w:rsidR="00775992" w:rsidRPr="006F5420" w:rsidRDefault="00775992"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p>
    <w:p w:rsidR="00775992" w:rsidRPr="006F5420" w:rsidRDefault="00775992" w:rsidP="00775992">
      <w:pPr>
        <w:tabs>
          <w:tab w:val="left" w:pos="274"/>
          <w:tab w:val="left" w:pos="806"/>
          <w:tab w:val="left" w:pos="1440"/>
          <w:tab w:val="left" w:pos="2074"/>
          <w:tab w:val="left" w:pos="2707"/>
        </w:tabs>
        <w:ind w:left="1440"/>
        <w:rPr>
          <w:rFonts w:ascii="Arial" w:hAnsi="Arial" w:cs="Arial"/>
          <w:sz w:val="22"/>
          <w:szCs w:val="22"/>
        </w:rPr>
      </w:pPr>
      <w:r w:rsidRPr="006F5420">
        <w:rPr>
          <w:rFonts w:ascii="Arial" w:hAnsi="Arial" w:cs="Arial"/>
          <w:sz w:val="22"/>
          <w:szCs w:val="22"/>
        </w:rPr>
        <w:t xml:space="preserve">NOTE:  An </w:t>
      </w:r>
      <w:r w:rsidRPr="006F5420">
        <w:rPr>
          <w:rFonts w:ascii="Arial" w:hAnsi="Arial" w:cs="Arial"/>
          <w:sz w:val="22"/>
          <w:szCs w:val="22"/>
          <w:u w:val="single"/>
        </w:rPr>
        <w:t>ISA</w:t>
      </w:r>
      <w:r w:rsidRPr="006F5420">
        <w:rPr>
          <w:rFonts w:ascii="Arial" w:hAnsi="Arial" w:cs="Arial"/>
          <w:sz w:val="22"/>
          <w:szCs w:val="22"/>
        </w:rPr>
        <w:t xml:space="preserve"> is a systematic analysis to identify facility and external hazards and their potential for initiating accident sequences, the potential accident sequences, their likelihood and consequences, and the IROFS.  The ISA takes </w:t>
      </w:r>
      <w:r w:rsidR="00C1036E">
        <w:rPr>
          <w:rFonts w:ascii="Arial" w:hAnsi="Arial" w:cs="Arial"/>
          <w:sz w:val="22"/>
          <w:szCs w:val="22"/>
        </w:rPr>
        <w:t xml:space="preserve">into </w:t>
      </w:r>
      <w:r w:rsidRPr="006F5420">
        <w:rPr>
          <w:rFonts w:ascii="Arial" w:hAnsi="Arial" w:cs="Arial"/>
          <w:sz w:val="22"/>
          <w:szCs w:val="22"/>
        </w:rPr>
        <w:t>consideration</w:t>
      </w:r>
      <w:r w:rsidR="00C1036E">
        <w:rPr>
          <w:rFonts w:ascii="Arial" w:hAnsi="Arial" w:cs="Arial"/>
          <w:sz w:val="22"/>
          <w:szCs w:val="22"/>
        </w:rPr>
        <w:t xml:space="preserve"> </w:t>
      </w:r>
      <w:r w:rsidRPr="006F5420">
        <w:rPr>
          <w:rFonts w:ascii="Arial" w:hAnsi="Arial" w:cs="Arial"/>
          <w:sz w:val="22"/>
          <w:szCs w:val="22"/>
        </w:rPr>
        <w:t>all relevant hazards including radiological, nuclear criticality, fire, and chemical.</w:t>
      </w:r>
    </w:p>
    <w:p w:rsidR="00775992" w:rsidRPr="006F5420" w:rsidRDefault="00775992" w:rsidP="00775992">
      <w:pPr>
        <w:tabs>
          <w:tab w:val="left" w:pos="274"/>
          <w:tab w:val="left" w:pos="806"/>
          <w:tab w:val="left" w:pos="1440"/>
          <w:tab w:val="left" w:pos="2074"/>
          <w:tab w:val="left" w:pos="2707"/>
        </w:tabs>
        <w:ind w:left="1440"/>
        <w:rPr>
          <w:rFonts w:ascii="Arial" w:hAnsi="Arial" w:cs="Arial"/>
          <w:sz w:val="22"/>
          <w:szCs w:val="22"/>
        </w:rPr>
      </w:pPr>
    </w:p>
    <w:p w:rsidR="00775992" w:rsidRPr="006F5420" w:rsidRDefault="00775992" w:rsidP="00775992">
      <w:pPr>
        <w:tabs>
          <w:tab w:val="left" w:pos="274"/>
          <w:tab w:val="left" w:pos="806"/>
          <w:tab w:val="left" w:pos="1440"/>
          <w:tab w:val="left" w:pos="2074"/>
          <w:tab w:val="left" w:pos="2707"/>
        </w:tabs>
        <w:ind w:left="1440"/>
        <w:rPr>
          <w:rFonts w:ascii="Arial" w:hAnsi="Arial" w:cs="Arial"/>
          <w:sz w:val="22"/>
          <w:szCs w:val="22"/>
        </w:rPr>
      </w:pPr>
      <w:r w:rsidRPr="006F5420">
        <w:rPr>
          <w:rFonts w:ascii="Arial" w:hAnsi="Arial" w:cs="Arial"/>
          <w:sz w:val="22"/>
          <w:szCs w:val="22"/>
        </w:rPr>
        <w:t xml:space="preserve">An </w:t>
      </w:r>
      <w:r w:rsidRPr="00F40C1C">
        <w:rPr>
          <w:rFonts w:ascii="Arial" w:hAnsi="Arial" w:cs="Arial"/>
          <w:sz w:val="22"/>
          <w:szCs w:val="22"/>
        </w:rPr>
        <w:t>accident sequence</w:t>
      </w:r>
      <w:r w:rsidRPr="006F5420">
        <w:rPr>
          <w:rFonts w:ascii="Arial" w:hAnsi="Arial" w:cs="Arial"/>
          <w:sz w:val="22"/>
          <w:szCs w:val="22"/>
        </w:rPr>
        <w:t xml:space="preserve"> is a set of events necessary for the occurrence of a specified consequence.  Several different series of events, or accident sequences, may lead to the same consequences.  Licensees with ISAs have identified credible accident sequences leading to consequences defined in 10 CFR 70 Subpart H.  Licensees without ISAs have an accepted safety basis which can be used by staff to identify accident sequences.  The term </w:t>
      </w:r>
      <w:r w:rsidRPr="006F5420">
        <w:rPr>
          <w:rFonts w:ascii="Arial" w:hAnsi="Arial" w:cs="Arial"/>
          <w:sz w:val="22"/>
          <w:szCs w:val="22"/>
          <w:u w:val="single"/>
        </w:rPr>
        <w:t>likelihood</w:t>
      </w:r>
      <w:r w:rsidRPr="006F5420">
        <w:rPr>
          <w:rFonts w:ascii="Arial" w:hAnsi="Arial" w:cs="Arial"/>
          <w:sz w:val="22"/>
          <w:szCs w:val="22"/>
        </w:rPr>
        <w:t xml:space="preserve"> refers to the anticipated probability or frequency of occurrence of a consequence.  Likelihood is evaluated as part of the ISA.  The terms “highly unlikely,” “unlikely,” and “not unlikely” are defined by individual fuel cycle licensees in the ISA or safety basis for use in evaluating the long-term adequacy of a set of controls preventing an accident.  </w:t>
      </w:r>
    </w:p>
    <w:p w:rsidR="00775992" w:rsidRPr="006F5420" w:rsidRDefault="00775992" w:rsidP="00CD092C">
      <w:p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p>
    <w:p w:rsidR="008D727B" w:rsidRPr="00F40C1C" w:rsidRDefault="00DE57AB" w:rsidP="00CD092C">
      <w:pPr>
        <w:pStyle w:val="ListParagraph"/>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F40C1C">
        <w:rPr>
          <w:rFonts w:ascii="Arial" w:hAnsi="Arial" w:cs="Arial"/>
          <w:color w:val="000000"/>
          <w:sz w:val="22"/>
          <w:szCs w:val="22"/>
        </w:rPr>
        <w:t>Review</w:t>
      </w:r>
      <w:r w:rsidR="00354E27" w:rsidRPr="00F40C1C">
        <w:rPr>
          <w:rFonts w:ascii="Arial" w:hAnsi="Arial" w:cs="Arial"/>
          <w:color w:val="000000"/>
          <w:sz w:val="22"/>
          <w:szCs w:val="22"/>
        </w:rPr>
        <w:t xml:space="preserve"> </w:t>
      </w:r>
      <w:r w:rsidR="008D727B" w:rsidRPr="00F40C1C">
        <w:rPr>
          <w:rFonts w:ascii="Arial" w:hAnsi="Arial" w:cs="Arial"/>
          <w:color w:val="000000"/>
          <w:sz w:val="22"/>
          <w:szCs w:val="22"/>
        </w:rPr>
        <w:t>of process safety controls or IROFS for the selected accident sequences</w:t>
      </w:r>
      <w:r w:rsidR="00F40C1C">
        <w:rPr>
          <w:rFonts w:ascii="Arial" w:hAnsi="Arial" w:cs="Arial"/>
          <w:color w:val="000000"/>
          <w:sz w:val="22"/>
          <w:szCs w:val="22"/>
        </w:rPr>
        <w:t>.</w:t>
      </w:r>
    </w:p>
    <w:p w:rsidR="008D727B" w:rsidRPr="006F5420" w:rsidRDefault="008D727B" w:rsidP="00CD092C">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p>
    <w:p w:rsidR="008B370A" w:rsidRPr="006F5420" w:rsidRDefault="002B7C28" w:rsidP="00CD092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r w:rsidRPr="006F5420">
        <w:rPr>
          <w:rFonts w:ascii="Arial" w:hAnsi="Arial" w:cs="Arial"/>
          <w:color w:val="000000"/>
          <w:sz w:val="22"/>
          <w:szCs w:val="22"/>
        </w:rPr>
        <w:t xml:space="preserve">The </w:t>
      </w:r>
      <w:r w:rsidR="00EB0366" w:rsidRPr="006F5420">
        <w:rPr>
          <w:rFonts w:ascii="Arial" w:hAnsi="Arial" w:cs="Arial"/>
          <w:color w:val="000000"/>
          <w:sz w:val="22"/>
          <w:szCs w:val="22"/>
        </w:rPr>
        <w:t xml:space="preserve">inspector should </w:t>
      </w:r>
      <w:r w:rsidRPr="006F5420">
        <w:rPr>
          <w:rFonts w:ascii="Arial" w:hAnsi="Arial" w:cs="Arial"/>
          <w:color w:val="000000"/>
          <w:sz w:val="22"/>
          <w:szCs w:val="22"/>
        </w:rPr>
        <w:t xml:space="preserve">review </w:t>
      </w:r>
      <w:r w:rsidR="00EB0366" w:rsidRPr="006F5420">
        <w:rPr>
          <w:rFonts w:ascii="Arial" w:hAnsi="Arial" w:cs="Arial"/>
          <w:color w:val="000000"/>
          <w:sz w:val="22"/>
          <w:szCs w:val="22"/>
        </w:rPr>
        <w:t>the</w:t>
      </w:r>
      <w:r w:rsidRPr="006F5420">
        <w:rPr>
          <w:rFonts w:ascii="Arial" w:hAnsi="Arial" w:cs="Arial"/>
          <w:color w:val="000000"/>
          <w:sz w:val="22"/>
          <w:szCs w:val="22"/>
        </w:rPr>
        <w:t xml:space="preserve"> documentation </w:t>
      </w:r>
      <w:r w:rsidR="00EB0366" w:rsidRPr="006F5420">
        <w:rPr>
          <w:rFonts w:ascii="Arial" w:hAnsi="Arial" w:cs="Arial"/>
          <w:color w:val="000000"/>
          <w:sz w:val="22"/>
          <w:szCs w:val="22"/>
        </w:rPr>
        <w:t xml:space="preserve">associated with the selected accident sequences </w:t>
      </w:r>
      <w:r w:rsidRPr="006F5420">
        <w:rPr>
          <w:rFonts w:ascii="Arial" w:hAnsi="Arial" w:cs="Arial"/>
          <w:color w:val="000000"/>
          <w:sz w:val="22"/>
          <w:szCs w:val="22"/>
        </w:rPr>
        <w:t xml:space="preserve">to </w:t>
      </w:r>
      <w:r w:rsidR="00EB0366" w:rsidRPr="006F5420">
        <w:rPr>
          <w:rFonts w:ascii="Arial" w:hAnsi="Arial" w:cs="Arial"/>
          <w:color w:val="000000"/>
          <w:sz w:val="22"/>
          <w:szCs w:val="22"/>
        </w:rPr>
        <w:t>gain</w:t>
      </w:r>
      <w:r w:rsidRPr="006F5420">
        <w:rPr>
          <w:rFonts w:ascii="Arial" w:hAnsi="Arial" w:cs="Arial"/>
          <w:color w:val="000000"/>
          <w:sz w:val="22"/>
          <w:szCs w:val="22"/>
        </w:rPr>
        <w:t xml:space="preserve"> an understanding of how the licensee is ensuring safety with respect to criticality, radiation, fire, </w:t>
      </w:r>
      <w:r w:rsidR="00EB0366" w:rsidRPr="006F5420">
        <w:rPr>
          <w:rFonts w:ascii="Arial" w:hAnsi="Arial" w:cs="Arial"/>
          <w:color w:val="000000"/>
          <w:sz w:val="22"/>
          <w:szCs w:val="22"/>
        </w:rPr>
        <w:t>or</w:t>
      </w:r>
      <w:r w:rsidRPr="006F5420">
        <w:rPr>
          <w:rFonts w:ascii="Arial" w:hAnsi="Arial" w:cs="Arial"/>
          <w:color w:val="000000"/>
          <w:sz w:val="22"/>
          <w:szCs w:val="22"/>
        </w:rPr>
        <w:t xml:space="preserve"> chemical hazards.  </w:t>
      </w:r>
    </w:p>
    <w:p w:rsidR="008B370A" w:rsidRPr="006F5420" w:rsidRDefault="008B370A"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p>
    <w:p w:rsidR="008B2F44" w:rsidRPr="006F5420" w:rsidRDefault="008B370A"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r w:rsidRPr="006F5420">
        <w:rPr>
          <w:rFonts w:ascii="Arial" w:hAnsi="Arial" w:cs="Arial"/>
          <w:color w:val="000000"/>
          <w:sz w:val="22"/>
          <w:szCs w:val="22"/>
        </w:rPr>
        <w:tab/>
      </w:r>
      <w:r w:rsidR="00614974" w:rsidRPr="006F5420">
        <w:rPr>
          <w:rFonts w:ascii="Arial" w:hAnsi="Arial" w:cs="Arial"/>
          <w:color w:val="000000"/>
          <w:sz w:val="22"/>
          <w:szCs w:val="22"/>
        </w:rPr>
        <w:t xml:space="preserve">It is recommended that the inspector </w:t>
      </w:r>
      <w:r w:rsidRPr="006F5420">
        <w:rPr>
          <w:rFonts w:ascii="Arial" w:hAnsi="Arial" w:cs="Arial"/>
          <w:color w:val="000000"/>
          <w:sz w:val="22"/>
          <w:szCs w:val="22"/>
        </w:rPr>
        <w:t xml:space="preserve">review design basis assumptions and features </w:t>
      </w:r>
      <w:r w:rsidR="00614974" w:rsidRPr="006F5420">
        <w:rPr>
          <w:rFonts w:ascii="Arial" w:hAnsi="Arial" w:cs="Arial"/>
          <w:color w:val="000000"/>
          <w:sz w:val="22"/>
          <w:szCs w:val="22"/>
        </w:rPr>
        <w:t>and</w:t>
      </w:r>
      <w:r w:rsidRPr="006F5420">
        <w:rPr>
          <w:rFonts w:ascii="Arial" w:hAnsi="Arial" w:cs="Arial"/>
          <w:color w:val="000000"/>
          <w:sz w:val="22"/>
          <w:szCs w:val="22"/>
        </w:rPr>
        <w:t xml:space="preserve"> management measures to </w:t>
      </w:r>
      <w:r w:rsidR="00614974" w:rsidRPr="006F5420">
        <w:rPr>
          <w:rFonts w:ascii="Arial" w:hAnsi="Arial" w:cs="Arial"/>
          <w:color w:val="000000"/>
          <w:sz w:val="22"/>
          <w:szCs w:val="22"/>
        </w:rPr>
        <w:t xml:space="preserve">understand how the licensee is preventing or mitigating </w:t>
      </w:r>
      <w:r w:rsidRPr="006F5420">
        <w:rPr>
          <w:rFonts w:ascii="Arial" w:hAnsi="Arial" w:cs="Arial"/>
          <w:color w:val="000000"/>
          <w:sz w:val="22"/>
          <w:szCs w:val="22"/>
        </w:rPr>
        <w:t xml:space="preserve">the </w:t>
      </w:r>
      <w:r w:rsidR="008B2F44" w:rsidRPr="006F5420">
        <w:rPr>
          <w:rFonts w:ascii="Arial" w:hAnsi="Arial" w:cs="Arial"/>
          <w:color w:val="000000"/>
          <w:sz w:val="22"/>
          <w:szCs w:val="22"/>
        </w:rPr>
        <w:t xml:space="preserve">consequence </w:t>
      </w:r>
      <w:r w:rsidR="00614974" w:rsidRPr="006F5420">
        <w:rPr>
          <w:rFonts w:ascii="Arial" w:hAnsi="Arial" w:cs="Arial"/>
          <w:color w:val="000000"/>
          <w:sz w:val="22"/>
          <w:szCs w:val="22"/>
        </w:rPr>
        <w:t>of the</w:t>
      </w:r>
      <w:r w:rsidR="008B2F44" w:rsidRPr="006F5420">
        <w:rPr>
          <w:rFonts w:ascii="Arial" w:hAnsi="Arial" w:cs="Arial"/>
          <w:color w:val="000000"/>
          <w:sz w:val="22"/>
          <w:szCs w:val="22"/>
        </w:rPr>
        <w:t xml:space="preserve"> associated </w:t>
      </w:r>
      <w:r w:rsidRPr="006F5420">
        <w:rPr>
          <w:rFonts w:ascii="Arial" w:hAnsi="Arial" w:cs="Arial"/>
          <w:color w:val="000000"/>
          <w:sz w:val="22"/>
          <w:szCs w:val="22"/>
        </w:rPr>
        <w:t>accident sequences.</w:t>
      </w:r>
      <w:r w:rsidR="00D629E1" w:rsidRPr="006F5420">
        <w:rPr>
          <w:rFonts w:ascii="Arial" w:hAnsi="Arial" w:cs="Arial"/>
          <w:color w:val="000000"/>
          <w:sz w:val="22"/>
          <w:szCs w:val="22"/>
        </w:rPr>
        <w:t xml:space="preserve">  </w:t>
      </w:r>
    </w:p>
    <w:p w:rsidR="008B2F44" w:rsidRPr="006F5420" w:rsidRDefault="008B2F44"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p>
    <w:p w:rsidR="008B370A" w:rsidRPr="006F5420" w:rsidRDefault="008B2F44"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r w:rsidRPr="006F5420">
        <w:rPr>
          <w:rFonts w:ascii="Arial" w:hAnsi="Arial" w:cs="Arial"/>
          <w:color w:val="000000"/>
          <w:sz w:val="22"/>
          <w:szCs w:val="22"/>
        </w:rPr>
        <w:tab/>
      </w:r>
      <w:r w:rsidR="000A7BA2" w:rsidRPr="006F5420">
        <w:rPr>
          <w:rFonts w:ascii="Arial" w:hAnsi="Arial" w:cs="Arial"/>
          <w:color w:val="000000"/>
          <w:sz w:val="22"/>
          <w:szCs w:val="22"/>
        </w:rPr>
        <w:t xml:space="preserve">The expectation is that the </w:t>
      </w:r>
      <w:r w:rsidR="008B370A" w:rsidRPr="006F5420">
        <w:rPr>
          <w:rFonts w:ascii="Arial" w:hAnsi="Arial" w:cs="Arial"/>
          <w:color w:val="000000"/>
          <w:sz w:val="22"/>
          <w:szCs w:val="22"/>
        </w:rPr>
        <w:t xml:space="preserve">operational safety inspection </w:t>
      </w:r>
      <w:r w:rsidR="000A7BA2" w:rsidRPr="006F5420">
        <w:rPr>
          <w:rFonts w:ascii="Arial" w:hAnsi="Arial" w:cs="Arial"/>
          <w:color w:val="000000"/>
          <w:sz w:val="22"/>
          <w:szCs w:val="22"/>
        </w:rPr>
        <w:t xml:space="preserve">will </w:t>
      </w:r>
      <w:r w:rsidRPr="006F5420">
        <w:rPr>
          <w:rFonts w:ascii="Arial" w:hAnsi="Arial" w:cs="Arial"/>
          <w:color w:val="000000"/>
          <w:sz w:val="22"/>
          <w:szCs w:val="22"/>
        </w:rPr>
        <w:t xml:space="preserve">verify </w:t>
      </w:r>
      <w:r w:rsidR="000A7BA2" w:rsidRPr="006F5420">
        <w:rPr>
          <w:rFonts w:ascii="Arial" w:hAnsi="Arial" w:cs="Arial"/>
          <w:color w:val="000000"/>
          <w:sz w:val="22"/>
          <w:szCs w:val="22"/>
        </w:rPr>
        <w:t xml:space="preserve">that the </w:t>
      </w:r>
      <w:r w:rsidRPr="006F5420">
        <w:rPr>
          <w:rFonts w:ascii="Arial" w:hAnsi="Arial" w:cs="Arial"/>
          <w:color w:val="000000"/>
          <w:sz w:val="22"/>
          <w:szCs w:val="22"/>
        </w:rPr>
        <w:t xml:space="preserve">licensee’s </w:t>
      </w:r>
      <w:r w:rsidR="000A7BA2" w:rsidRPr="006F5420">
        <w:rPr>
          <w:rFonts w:ascii="Arial" w:hAnsi="Arial" w:cs="Arial"/>
          <w:color w:val="000000"/>
          <w:sz w:val="22"/>
          <w:szCs w:val="22"/>
        </w:rPr>
        <w:t xml:space="preserve">design basis </w:t>
      </w:r>
      <w:r w:rsidRPr="006F5420">
        <w:rPr>
          <w:rFonts w:ascii="Arial" w:hAnsi="Arial" w:cs="Arial"/>
          <w:color w:val="000000"/>
          <w:sz w:val="22"/>
          <w:szCs w:val="22"/>
        </w:rPr>
        <w:t>assumptions</w:t>
      </w:r>
      <w:r w:rsidR="000A7BA2" w:rsidRPr="006F5420">
        <w:rPr>
          <w:rFonts w:ascii="Arial" w:hAnsi="Arial" w:cs="Arial"/>
          <w:color w:val="000000"/>
          <w:sz w:val="22"/>
          <w:szCs w:val="22"/>
        </w:rPr>
        <w:t xml:space="preserve"> and features reflect the actual conditions out in the field</w:t>
      </w:r>
      <w:r w:rsidR="006C4B05">
        <w:rPr>
          <w:rFonts w:ascii="Arial" w:hAnsi="Arial" w:cs="Arial"/>
          <w:color w:val="000000"/>
          <w:sz w:val="22"/>
          <w:szCs w:val="22"/>
        </w:rPr>
        <w:t xml:space="preserve">, </w:t>
      </w:r>
      <w:r w:rsidR="006C4B05" w:rsidRPr="006F5420">
        <w:rPr>
          <w:rFonts w:ascii="Arial" w:hAnsi="Arial" w:cs="Arial"/>
          <w:color w:val="000000"/>
          <w:sz w:val="22"/>
          <w:szCs w:val="22"/>
        </w:rPr>
        <w:t>and</w:t>
      </w:r>
      <w:r w:rsidR="004E5434">
        <w:rPr>
          <w:rFonts w:ascii="Arial" w:hAnsi="Arial" w:cs="Arial"/>
          <w:color w:val="000000"/>
          <w:sz w:val="22"/>
          <w:szCs w:val="22"/>
        </w:rPr>
        <w:t xml:space="preserve"> </w:t>
      </w:r>
      <w:r w:rsidRPr="006F5420">
        <w:rPr>
          <w:rFonts w:ascii="Arial" w:hAnsi="Arial" w:cs="Arial"/>
          <w:color w:val="000000"/>
          <w:sz w:val="22"/>
          <w:szCs w:val="22"/>
        </w:rPr>
        <w:t>th</w:t>
      </w:r>
      <w:r w:rsidR="000A7BA2" w:rsidRPr="006F5420">
        <w:rPr>
          <w:rFonts w:ascii="Arial" w:hAnsi="Arial" w:cs="Arial"/>
          <w:color w:val="000000"/>
          <w:sz w:val="22"/>
          <w:szCs w:val="22"/>
        </w:rPr>
        <w:t>at</w:t>
      </w:r>
      <w:r w:rsidRPr="006F5420">
        <w:rPr>
          <w:rFonts w:ascii="Arial" w:hAnsi="Arial" w:cs="Arial"/>
          <w:color w:val="000000"/>
          <w:sz w:val="22"/>
          <w:szCs w:val="22"/>
        </w:rPr>
        <w:t xml:space="preserve"> </w:t>
      </w:r>
      <w:r w:rsidR="000A7BA2" w:rsidRPr="006F5420">
        <w:rPr>
          <w:rFonts w:ascii="Arial" w:hAnsi="Arial" w:cs="Arial"/>
          <w:color w:val="000000"/>
          <w:sz w:val="22"/>
          <w:szCs w:val="22"/>
        </w:rPr>
        <w:t>safety controls</w:t>
      </w:r>
      <w:r w:rsidR="008B370A" w:rsidRPr="006F5420">
        <w:rPr>
          <w:rFonts w:ascii="Arial" w:hAnsi="Arial" w:cs="Arial"/>
          <w:color w:val="000000"/>
          <w:sz w:val="22"/>
          <w:szCs w:val="22"/>
        </w:rPr>
        <w:t xml:space="preserve"> </w:t>
      </w:r>
      <w:r w:rsidRPr="006F5420">
        <w:rPr>
          <w:rFonts w:ascii="Arial" w:hAnsi="Arial" w:cs="Arial"/>
          <w:color w:val="000000"/>
          <w:sz w:val="22"/>
          <w:szCs w:val="22"/>
        </w:rPr>
        <w:t xml:space="preserve">were available and reliable </w:t>
      </w:r>
      <w:r w:rsidR="000A7BA2" w:rsidRPr="006F5420">
        <w:rPr>
          <w:rFonts w:ascii="Arial" w:hAnsi="Arial" w:cs="Arial"/>
          <w:color w:val="000000"/>
          <w:sz w:val="22"/>
          <w:szCs w:val="22"/>
        </w:rPr>
        <w:t>to</w:t>
      </w:r>
      <w:r w:rsidRPr="006F5420">
        <w:rPr>
          <w:rFonts w:ascii="Arial" w:hAnsi="Arial" w:cs="Arial"/>
          <w:color w:val="000000"/>
          <w:sz w:val="22"/>
          <w:szCs w:val="22"/>
        </w:rPr>
        <w:t xml:space="preserve"> perform their intended safety function</w:t>
      </w:r>
      <w:r w:rsidR="000A7BA2" w:rsidRPr="006F5420">
        <w:rPr>
          <w:rFonts w:ascii="Arial" w:hAnsi="Arial" w:cs="Arial"/>
          <w:color w:val="000000"/>
          <w:sz w:val="22"/>
          <w:szCs w:val="22"/>
        </w:rPr>
        <w:t xml:space="preserve"> to ensure the </w:t>
      </w:r>
      <w:r w:rsidR="008B370A" w:rsidRPr="006F5420">
        <w:rPr>
          <w:rFonts w:ascii="Arial" w:hAnsi="Arial" w:cs="Arial"/>
          <w:color w:val="000000"/>
          <w:sz w:val="22"/>
          <w:szCs w:val="22"/>
        </w:rPr>
        <w:t xml:space="preserve">performance requirements </w:t>
      </w:r>
      <w:r w:rsidR="000A7BA2" w:rsidRPr="006F5420">
        <w:rPr>
          <w:rFonts w:ascii="Arial" w:hAnsi="Arial" w:cs="Arial"/>
          <w:color w:val="000000"/>
          <w:sz w:val="22"/>
          <w:szCs w:val="22"/>
        </w:rPr>
        <w:t>are being met</w:t>
      </w:r>
      <w:r w:rsidR="008B370A" w:rsidRPr="006F5420">
        <w:rPr>
          <w:rFonts w:ascii="Arial" w:hAnsi="Arial" w:cs="Arial"/>
          <w:color w:val="000000"/>
          <w:sz w:val="22"/>
          <w:szCs w:val="22"/>
        </w:rPr>
        <w:t xml:space="preserve">. </w:t>
      </w:r>
    </w:p>
    <w:p w:rsidR="008B370A" w:rsidRPr="006F5420" w:rsidRDefault="008B370A"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p>
    <w:p w:rsidR="002B7C28" w:rsidRPr="006F5420" w:rsidRDefault="00465C0E" w:rsidP="00DF173D">
      <w:pPr>
        <w:widowControl/>
        <w:tabs>
          <w:tab w:val="left" w:pos="1440"/>
        </w:tabs>
        <w:autoSpaceDE/>
        <w:autoSpaceDN/>
        <w:adjustRightInd/>
        <w:ind w:left="1440"/>
        <w:rPr>
          <w:rFonts w:ascii="Arial" w:hAnsi="Arial" w:cs="Arial"/>
          <w:color w:val="000000"/>
          <w:sz w:val="22"/>
          <w:szCs w:val="22"/>
        </w:rPr>
      </w:pPr>
      <w:r w:rsidRPr="006F5420">
        <w:rPr>
          <w:rFonts w:ascii="Arial" w:hAnsi="Arial" w:cs="Arial"/>
          <w:color w:val="000000"/>
          <w:sz w:val="22"/>
          <w:szCs w:val="22"/>
        </w:rPr>
        <w:t>Additional g</w:t>
      </w:r>
      <w:r w:rsidR="002B7C28" w:rsidRPr="006F5420">
        <w:rPr>
          <w:rFonts w:ascii="Arial" w:hAnsi="Arial" w:cs="Arial"/>
          <w:color w:val="000000"/>
          <w:sz w:val="22"/>
          <w:szCs w:val="22"/>
        </w:rPr>
        <w:t>uidance for review of each of these safety disciplines is described below.</w:t>
      </w:r>
    </w:p>
    <w:p w:rsidR="002B7C28" w:rsidRPr="006F5420" w:rsidRDefault="002B7C2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ascii="Arial" w:hAnsi="Arial" w:cs="Arial"/>
          <w:color w:val="000000"/>
          <w:sz w:val="22"/>
          <w:szCs w:val="22"/>
        </w:rPr>
      </w:pPr>
    </w:p>
    <w:p w:rsidR="00166F8C" w:rsidRPr="006F5420" w:rsidRDefault="00975844"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000000"/>
          <w:sz w:val="22"/>
          <w:szCs w:val="22"/>
        </w:rPr>
      </w:pPr>
      <w:r w:rsidRPr="006F5420">
        <w:rPr>
          <w:rFonts w:ascii="Arial" w:hAnsi="Arial" w:cs="Arial"/>
          <w:color w:val="000000"/>
          <w:sz w:val="22"/>
          <w:szCs w:val="22"/>
        </w:rPr>
        <w:t>(a)</w:t>
      </w:r>
      <w:r w:rsidR="00A11868" w:rsidRPr="006F5420">
        <w:rPr>
          <w:rFonts w:ascii="Arial" w:hAnsi="Arial" w:cs="Arial"/>
          <w:color w:val="000000"/>
          <w:sz w:val="22"/>
          <w:szCs w:val="22"/>
        </w:rPr>
        <w:tab/>
      </w:r>
      <w:r w:rsidR="002B7C28" w:rsidRPr="006F5420">
        <w:rPr>
          <w:rFonts w:ascii="Arial" w:hAnsi="Arial" w:cs="Arial"/>
          <w:color w:val="000000"/>
          <w:sz w:val="22"/>
          <w:szCs w:val="22"/>
        </w:rPr>
        <w:t>Criticality Safety Controls</w:t>
      </w:r>
      <w:r w:rsidR="00C43278" w:rsidRPr="006F5420">
        <w:rPr>
          <w:rFonts w:ascii="Arial" w:hAnsi="Arial" w:cs="Arial"/>
          <w:color w:val="000000"/>
          <w:sz w:val="22"/>
          <w:szCs w:val="22"/>
        </w:rPr>
        <w:t xml:space="preserve"> </w:t>
      </w:r>
    </w:p>
    <w:p w:rsidR="00166F8C" w:rsidRPr="006F5420" w:rsidRDefault="00166F8C"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rPr>
          <w:rFonts w:ascii="Arial" w:hAnsi="Arial" w:cs="Arial"/>
          <w:color w:val="000000"/>
          <w:sz w:val="22"/>
          <w:szCs w:val="22"/>
        </w:rPr>
      </w:pPr>
    </w:p>
    <w:p w:rsidR="00D629E1" w:rsidRPr="006F5420" w:rsidRDefault="00A11868" w:rsidP="00CD092C">
      <w:pPr>
        <w:tabs>
          <w:tab w:val="left" w:pos="274"/>
          <w:tab w:val="left" w:pos="806"/>
          <w:tab w:val="left" w:pos="1440"/>
          <w:tab w:val="left" w:pos="2074"/>
          <w:tab w:val="left" w:pos="2610"/>
          <w:tab w:val="left" w:pos="2790"/>
          <w:tab w:val="left" w:pos="3874"/>
          <w:tab w:val="left" w:pos="4507"/>
          <w:tab w:val="left" w:pos="5040"/>
          <w:tab w:val="left" w:pos="5674"/>
          <w:tab w:val="left" w:pos="6307"/>
          <w:tab w:val="left" w:pos="7474"/>
          <w:tab w:val="left" w:pos="8107"/>
          <w:tab w:val="left" w:pos="8726"/>
        </w:tabs>
        <w:ind w:left="2070" w:hanging="1264"/>
        <w:rPr>
          <w:rFonts w:ascii="Arial" w:hAnsi="Arial" w:cs="Arial"/>
          <w:color w:val="000000"/>
          <w:sz w:val="22"/>
          <w:szCs w:val="22"/>
        </w:rPr>
      </w:pPr>
      <w:r w:rsidRPr="006F5420">
        <w:rPr>
          <w:rFonts w:ascii="Arial" w:hAnsi="Arial" w:cs="Arial"/>
          <w:color w:val="000000"/>
          <w:sz w:val="22"/>
          <w:szCs w:val="22"/>
        </w:rPr>
        <w:tab/>
      </w:r>
      <w:r w:rsidRPr="006F5420">
        <w:rPr>
          <w:rFonts w:ascii="Arial" w:hAnsi="Arial" w:cs="Arial"/>
          <w:color w:val="000000"/>
          <w:sz w:val="22"/>
          <w:szCs w:val="22"/>
        </w:rPr>
        <w:tab/>
      </w:r>
      <w:r w:rsidR="002B7C28" w:rsidRPr="006F5420">
        <w:rPr>
          <w:rFonts w:ascii="Arial" w:hAnsi="Arial" w:cs="Arial"/>
          <w:color w:val="000000"/>
          <w:sz w:val="22"/>
          <w:szCs w:val="22"/>
        </w:rPr>
        <w:t xml:space="preserve">Take note of </w:t>
      </w:r>
      <w:r w:rsidR="006F107D" w:rsidRPr="006F5420">
        <w:rPr>
          <w:rFonts w:ascii="Arial" w:hAnsi="Arial" w:cs="Arial"/>
          <w:color w:val="000000"/>
          <w:sz w:val="22"/>
          <w:szCs w:val="22"/>
        </w:rPr>
        <w:t xml:space="preserve">engineered and administrative </w:t>
      </w:r>
      <w:r w:rsidR="002B7C28" w:rsidRPr="006F5420">
        <w:rPr>
          <w:rFonts w:ascii="Arial" w:hAnsi="Arial" w:cs="Arial"/>
          <w:color w:val="000000"/>
          <w:sz w:val="22"/>
          <w:szCs w:val="22"/>
        </w:rPr>
        <w:t>controls identified to prevent a criticality accident.  Since a criticality accident would be considered a high consequence event, verification of criticality controls and their support programs should be given high priority.</w:t>
      </w:r>
    </w:p>
    <w:p w:rsidR="00A443B0" w:rsidRDefault="00A443B0" w:rsidP="00CD092C">
      <w:pPr>
        <w:tabs>
          <w:tab w:val="left" w:pos="274"/>
          <w:tab w:val="left" w:pos="806"/>
          <w:tab w:val="left" w:pos="1440"/>
          <w:tab w:val="left" w:pos="2074"/>
          <w:tab w:val="left" w:pos="2610"/>
          <w:tab w:val="left" w:pos="2790"/>
          <w:tab w:val="left" w:pos="3874"/>
          <w:tab w:val="left" w:pos="4507"/>
          <w:tab w:val="left" w:pos="5040"/>
          <w:tab w:val="left" w:pos="5674"/>
          <w:tab w:val="left" w:pos="6307"/>
          <w:tab w:val="left" w:pos="7474"/>
          <w:tab w:val="left" w:pos="8107"/>
          <w:tab w:val="left" w:pos="8726"/>
        </w:tabs>
        <w:ind w:left="2070" w:hanging="1264"/>
        <w:rPr>
          <w:ins w:id="4" w:author="btc1" w:date="2014-01-22T14:04:00Z"/>
          <w:rFonts w:ascii="Arial" w:hAnsi="Arial" w:cs="Arial"/>
          <w:color w:val="000000"/>
          <w:sz w:val="22"/>
          <w:szCs w:val="22"/>
        </w:rPr>
        <w:sectPr w:rsidR="00A443B0" w:rsidSect="00A443B0">
          <w:footerReference w:type="first" r:id="rId17"/>
          <w:pgSz w:w="12240" w:h="15840" w:code="1"/>
          <w:pgMar w:top="1440" w:right="1440" w:bottom="1440" w:left="1440" w:header="1440" w:footer="1440" w:gutter="0"/>
          <w:cols w:space="720"/>
          <w:noEndnote/>
          <w:titlePg/>
          <w:docGrid w:linePitch="326"/>
        </w:sectPr>
      </w:pPr>
    </w:p>
    <w:p w:rsidR="008B2F44" w:rsidRPr="006F5420" w:rsidRDefault="008B2F44" w:rsidP="00CD092C">
      <w:pPr>
        <w:tabs>
          <w:tab w:val="left" w:pos="274"/>
          <w:tab w:val="left" w:pos="806"/>
          <w:tab w:val="left" w:pos="1440"/>
          <w:tab w:val="left" w:pos="2074"/>
          <w:tab w:val="left" w:pos="2610"/>
          <w:tab w:val="left" w:pos="2790"/>
          <w:tab w:val="left" w:pos="3874"/>
          <w:tab w:val="left" w:pos="4507"/>
          <w:tab w:val="left" w:pos="5040"/>
          <w:tab w:val="left" w:pos="5674"/>
          <w:tab w:val="left" w:pos="6307"/>
          <w:tab w:val="left" w:pos="7474"/>
          <w:tab w:val="left" w:pos="8107"/>
          <w:tab w:val="left" w:pos="8726"/>
        </w:tabs>
        <w:ind w:left="2070" w:hanging="1264"/>
        <w:rPr>
          <w:rFonts w:ascii="Arial" w:hAnsi="Arial" w:cs="Arial"/>
          <w:color w:val="000000"/>
          <w:sz w:val="22"/>
          <w:szCs w:val="22"/>
        </w:rPr>
      </w:pPr>
    </w:p>
    <w:p w:rsidR="00166F8C" w:rsidRPr="006F5420" w:rsidRDefault="00975844"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000000"/>
          <w:sz w:val="22"/>
          <w:szCs w:val="22"/>
        </w:rPr>
      </w:pPr>
      <w:r w:rsidRPr="006F5420">
        <w:rPr>
          <w:rFonts w:ascii="Arial" w:hAnsi="Arial" w:cs="Arial"/>
          <w:color w:val="000000"/>
          <w:sz w:val="22"/>
          <w:szCs w:val="22"/>
        </w:rPr>
        <w:t>(</w:t>
      </w:r>
      <w:r w:rsidR="00166F8C" w:rsidRPr="006F5420">
        <w:rPr>
          <w:rFonts w:ascii="Arial" w:hAnsi="Arial" w:cs="Arial"/>
          <w:color w:val="000000"/>
          <w:sz w:val="22"/>
          <w:szCs w:val="22"/>
        </w:rPr>
        <w:t>b</w:t>
      </w:r>
      <w:r w:rsidRPr="006F5420">
        <w:rPr>
          <w:rFonts w:ascii="Arial" w:hAnsi="Arial" w:cs="Arial"/>
          <w:color w:val="000000"/>
          <w:sz w:val="22"/>
          <w:szCs w:val="22"/>
        </w:rPr>
        <w:t>)</w:t>
      </w:r>
      <w:r w:rsidR="006F107D" w:rsidRPr="006F5420">
        <w:rPr>
          <w:rFonts w:ascii="Arial" w:hAnsi="Arial" w:cs="Arial"/>
          <w:color w:val="000000"/>
          <w:sz w:val="22"/>
          <w:szCs w:val="22"/>
        </w:rPr>
        <w:tab/>
      </w:r>
      <w:r w:rsidR="002B7C28" w:rsidRPr="006F5420">
        <w:rPr>
          <w:rFonts w:ascii="Arial" w:hAnsi="Arial" w:cs="Arial"/>
          <w:color w:val="000000"/>
          <w:sz w:val="22"/>
          <w:szCs w:val="22"/>
        </w:rPr>
        <w:t>Chemical Safety Controls</w:t>
      </w:r>
    </w:p>
    <w:p w:rsidR="00166F8C" w:rsidRPr="006F5420" w:rsidRDefault="00166F8C"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rPr>
          <w:rFonts w:ascii="Arial" w:hAnsi="Arial" w:cs="Arial"/>
          <w:color w:val="000000"/>
          <w:sz w:val="22"/>
          <w:szCs w:val="22"/>
        </w:rPr>
      </w:pPr>
    </w:p>
    <w:p w:rsidR="002B7C28" w:rsidRPr="006F5420" w:rsidRDefault="006F107D" w:rsidP="00CD092C">
      <w:pPr>
        <w:tabs>
          <w:tab w:val="left" w:pos="274"/>
          <w:tab w:val="left" w:pos="806"/>
          <w:tab w:val="left" w:pos="1440"/>
          <w:tab w:val="left" w:pos="2070"/>
          <w:tab w:val="left" w:pos="3874"/>
          <w:tab w:val="left" w:pos="4507"/>
          <w:tab w:val="left" w:pos="5040"/>
          <w:tab w:val="left" w:pos="5674"/>
          <w:tab w:val="left" w:pos="6307"/>
          <w:tab w:val="left" w:pos="7474"/>
          <w:tab w:val="left" w:pos="8107"/>
          <w:tab w:val="left" w:pos="8726"/>
        </w:tabs>
        <w:ind w:left="2070" w:hanging="659"/>
        <w:rPr>
          <w:rFonts w:ascii="Arial" w:hAnsi="Arial" w:cs="Arial"/>
          <w:color w:val="000000"/>
          <w:sz w:val="22"/>
          <w:szCs w:val="22"/>
        </w:rPr>
      </w:pPr>
      <w:r w:rsidRPr="006F5420">
        <w:rPr>
          <w:rFonts w:ascii="Arial" w:hAnsi="Arial" w:cs="Arial"/>
          <w:color w:val="000000"/>
          <w:sz w:val="22"/>
          <w:szCs w:val="22"/>
        </w:rPr>
        <w:tab/>
      </w:r>
      <w:r w:rsidRPr="006F5420">
        <w:rPr>
          <w:rFonts w:ascii="Arial" w:hAnsi="Arial" w:cs="Arial"/>
          <w:color w:val="000000"/>
          <w:sz w:val="22"/>
          <w:szCs w:val="22"/>
        </w:rPr>
        <w:tab/>
      </w:r>
      <w:r w:rsidR="004E5434">
        <w:rPr>
          <w:rFonts w:ascii="Arial" w:hAnsi="Arial" w:cs="Arial"/>
          <w:color w:val="000000"/>
          <w:sz w:val="22"/>
          <w:szCs w:val="22"/>
        </w:rPr>
        <w:t>F</w:t>
      </w:r>
      <w:r w:rsidR="008C385F" w:rsidRPr="006F5420">
        <w:rPr>
          <w:rFonts w:ascii="Arial" w:hAnsi="Arial" w:cs="Arial"/>
          <w:color w:val="000000"/>
          <w:sz w:val="22"/>
          <w:szCs w:val="22"/>
        </w:rPr>
        <w:t xml:space="preserve">ocus </w:t>
      </w:r>
      <w:r w:rsidR="004E5434">
        <w:rPr>
          <w:rFonts w:ascii="Arial" w:hAnsi="Arial" w:cs="Arial"/>
          <w:color w:val="000000"/>
          <w:sz w:val="22"/>
          <w:szCs w:val="22"/>
        </w:rPr>
        <w:t xml:space="preserve">only </w:t>
      </w:r>
      <w:r w:rsidR="008C385F" w:rsidRPr="006F5420">
        <w:rPr>
          <w:rFonts w:ascii="Arial" w:hAnsi="Arial" w:cs="Arial"/>
          <w:color w:val="000000"/>
          <w:sz w:val="22"/>
          <w:szCs w:val="22"/>
        </w:rPr>
        <w:t xml:space="preserve">on </w:t>
      </w:r>
      <w:r w:rsidR="002B7C28" w:rsidRPr="006F5420">
        <w:rPr>
          <w:rFonts w:ascii="Arial" w:hAnsi="Arial" w:cs="Arial"/>
          <w:color w:val="000000"/>
          <w:sz w:val="22"/>
          <w:szCs w:val="22"/>
        </w:rPr>
        <w:t>enginee</w:t>
      </w:r>
      <w:r w:rsidR="00514F74" w:rsidRPr="006F5420">
        <w:rPr>
          <w:rFonts w:ascii="Arial" w:hAnsi="Arial" w:cs="Arial"/>
          <w:color w:val="000000"/>
          <w:sz w:val="22"/>
          <w:szCs w:val="22"/>
        </w:rPr>
        <w:t>red and administrative controls</w:t>
      </w:r>
      <w:r w:rsidR="009869AA" w:rsidRPr="006F5420">
        <w:rPr>
          <w:rFonts w:ascii="Arial" w:hAnsi="Arial" w:cs="Arial"/>
          <w:color w:val="000000"/>
          <w:sz w:val="22"/>
          <w:szCs w:val="22"/>
        </w:rPr>
        <w:t xml:space="preserve"> </w:t>
      </w:r>
      <w:r w:rsidR="002B7C28" w:rsidRPr="006F5420">
        <w:rPr>
          <w:rFonts w:ascii="Arial" w:hAnsi="Arial" w:cs="Arial"/>
          <w:color w:val="000000"/>
          <w:sz w:val="22"/>
          <w:szCs w:val="22"/>
        </w:rPr>
        <w:t xml:space="preserve">identified to prevent hazardous chemical </w:t>
      </w:r>
      <w:r w:rsidR="000604F7" w:rsidRPr="006F5420">
        <w:rPr>
          <w:rFonts w:ascii="Arial" w:hAnsi="Arial" w:cs="Arial"/>
          <w:color w:val="000000"/>
          <w:sz w:val="22"/>
          <w:szCs w:val="22"/>
        </w:rPr>
        <w:t>exposures from licensed materials</w:t>
      </w:r>
      <w:r w:rsidR="00D212E1" w:rsidRPr="006F5420">
        <w:rPr>
          <w:rFonts w:ascii="Arial" w:hAnsi="Arial" w:cs="Arial"/>
          <w:color w:val="000000"/>
          <w:sz w:val="22"/>
          <w:szCs w:val="22"/>
        </w:rPr>
        <w:t xml:space="preserve">.  </w:t>
      </w:r>
      <w:r w:rsidR="002B7C28" w:rsidRPr="006F5420">
        <w:rPr>
          <w:rFonts w:ascii="Arial" w:hAnsi="Arial" w:cs="Arial"/>
          <w:color w:val="000000"/>
          <w:sz w:val="22"/>
          <w:szCs w:val="22"/>
        </w:rPr>
        <w:t xml:space="preserve">Controls preventing or mitigating chemical accidents that </w:t>
      </w:r>
      <w:r w:rsidR="000604F7" w:rsidRPr="006F5420">
        <w:rPr>
          <w:rFonts w:ascii="Arial" w:hAnsi="Arial" w:cs="Arial"/>
          <w:color w:val="000000"/>
          <w:sz w:val="22"/>
          <w:szCs w:val="22"/>
        </w:rPr>
        <w:t>are</w:t>
      </w:r>
      <w:r w:rsidR="002B7C28" w:rsidRPr="006F5420">
        <w:rPr>
          <w:rFonts w:ascii="Arial" w:hAnsi="Arial" w:cs="Arial"/>
          <w:color w:val="000000"/>
          <w:sz w:val="22"/>
          <w:szCs w:val="22"/>
        </w:rPr>
        <w:t xml:space="preserve"> considered high consequence events should be given high priority.  </w:t>
      </w:r>
      <w:r w:rsidR="004E5434">
        <w:rPr>
          <w:rFonts w:ascii="Arial" w:hAnsi="Arial" w:cs="Arial"/>
          <w:color w:val="000000"/>
          <w:sz w:val="22"/>
          <w:szCs w:val="22"/>
        </w:rPr>
        <w:t xml:space="preserve">Be </w:t>
      </w:r>
      <w:r w:rsidR="002B7C28" w:rsidRPr="006F5420">
        <w:rPr>
          <w:rFonts w:ascii="Arial" w:hAnsi="Arial" w:cs="Arial"/>
          <w:color w:val="000000"/>
          <w:sz w:val="22"/>
          <w:szCs w:val="22"/>
        </w:rPr>
        <w:t>aware of controls or practices used to prevent or mitigate chemical hazards</w:t>
      </w:r>
      <w:r w:rsidR="00D212E1" w:rsidRPr="006F5420">
        <w:rPr>
          <w:rFonts w:ascii="Arial" w:hAnsi="Arial" w:cs="Arial"/>
          <w:color w:val="000000"/>
          <w:sz w:val="22"/>
          <w:szCs w:val="22"/>
        </w:rPr>
        <w:t xml:space="preserve"> </w:t>
      </w:r>
      <w:r w:rsidR="008C385F" w:rsidRPr="006F5420">
        <w:rPr>
          <w:rFonts w:ascii="Arial" w:hAnsi="Arial" w:cs="Arial"/>
          <w:color w:val="000000"/>
          <w:sz w:val="22"/>
          <w:szCs w:val="22"/>
        </w:rPr>
        <w:t>that may impact NRC regulated activities</w:t>
      </w:r>
      <w:r w:rsidR="00D212E1" w:rsidRPr="006F5420">
        <w:rPr>
          <w:rFonts w:ascii="Arial" w:hAnsi="Arial" w:cs="Arial"/>
          <w:color w:val="000000"/>
          <w:sz w:val="22"/>
          <w:szCs w:val="22"/>
        </w:rPr>
        <w:t>.</w:t>
      </w:r>
      <w:r w:rsidR="00970994" w:rsidRPr="006F5420">
        <w:rPr>
          <w:rFonts w:ascii="Arial" w:hAnsi="Arial" w:cs="Arial"/>
          <w:color w:val="000000"/>
          <w:sz w:val="22"/>
          <w:szCs w:val="22"/>
        </w:rPr>
        <w:t xml:space="preserve">  </w:t>
      </w:r>
      <w:r w:rsidR="004E5434">
        <w:rPr>
          <w:rFonts w:ascii="Arial" w:hAnsi="Arial" w:cs="Arial"/>
          <w:color w:val="000000"/>
          <w:sz w:val="22"/>
          <w:szCs w:val="22"/>
        </w:rPr>
        <w:t>F</w:t>
      </w:r>
      <w:r w:rsidR="00970994" w:rsidRPr="006F5420">
        <w:rPr>
          <w:rFonts w:ascii="Arial" w:hAnsi="Arial" w:cs="Arial"/>
          <w:color w:val="000000"/>
          <w:sz w:val="22"/>
          <w:szCs w:val="22"/>
        </w:rPr>
        <w:t xml:space="preserve">ocus </w:t>
      </w:r>
      <w:r w:rsidR="004E5434">
        <w:rPr>
          <w:rFonts w:ascii="Arial" w:hAnsi="Arial" w:cs="Arial"/>
          <w:color w:val="000000"/>
          <w:sz w:val="22"/>
          <w:szCs w:val="22"/>
        </w:rPr>
        <w:t xml:space="preserve">only </w:t>
      </w:r>
      <w:r w:rsidR="00970994" w:rsidRPr="006F5420">
        <w:rPr>
          <w:rFonts w:ascii="Arial" w:hAnsi="Arial" w:cs="Arial"/>
          <w:color w:val="000000"/>
          <w:sz w:val="22"/>
          <w:szCs w:val="22"/>
        </w:rPr>
        <w:t xml:space="preserve">on chemical areas </w:t>
      </w:r>
      <w:r w:rsidR="004E5434">
        <w:rPr>
          <w:rFonts w:ascii="Arial" w:hAnsi="Arial" w:cs="Arial"/>
          <w:color w:val="000000"/>
          <w:sz w:val="22"/>
          <w:szCs w:val="22"/>
        </w:rPr>
        <w:t xml:space="preserve">within </w:t>
      </w:r>
      <w:r w:rsidR="00970994" w:rsidRPr="006F5420">
        <w:rPr>
          <w:rFonts w:ascii="Arial" w:hAnsi="Arial" w:cs="Arial"/>
          <w:color w:val="000000"/>
          <w:sz w:val="22"/>
          <w:szCs w:val="22"/>
        </w:rPr>
        <w:t xml:space="preserve">NRC </w:t>
      </w:r>
      <w:r w:rsidR="003927CD" w:rsidRPr="006F5420">
        <w:rPr>
          <w:rFonts w:ascii="Arial" w:hAnsi="Arial" w:cs="Arial"/>
          <w:color w:val="000000"/>
          <w:sz w:val="22"/>
          <w:szCs w:val="22"/>
        </w:rPr>
        <w:t>jurisdiction.</w:t>
      </w:r>
      <w:r w:rsidR="00970994" w:rsidRPr="006F5420">
        <w:rPr>
          <w:rFonts w:ascii="Arial" w:hAnsi="Arial" w:cs="Arial"/>
          <w:color w:val="000000"/>
          <w:sz w:val="22"/>
          <w:szCs w:val="22"/>
        </w:rPr>
        <w:t xml:space="preserve">  Other chemical areas are the responsibility of the Occupational Safety and Health Administration (OSHA) and should not be inspected</w:t>
      </w:r>
      <w:r w:rsidR="00237F44">
        <w:rPr>
          <w:rFonts w:ascii="Arial" w:hAnsi="Arial" w:cs="Arial"/>
          <w:color w:val="000000"/>
          <w:sz w:val="22"/>
          <w:szCs w:val="22"/>
        </w:rPr>
        <w:t xml:space="preserve"> by the NRC</w:t>
      </w:r>
      <w:r w:rsidR="00970994" w:rsidRPr="006F5420">
        <w:rPr>
          <w:rFonts w:ascii="Arial" w:hAnsi="Arial" w:cs="Arial"/>
          <w:color w:val="000000"/>
          <w:sz w:val="22"/>
          <w:szCs w:val="22"/>
        </w:rPr>
        <w:t>.  If OSHA items are identified, they should be referred to the licensee</w:t>
      </w:r>
      <w:r w:rsidR="00237F44">
        <w:rPr>
          <w:rFonts w:ascii="Arial" w:hAnsi="Arial" w:cs="Arial"/>
          <w:color w:val="000000"/>
          <w:sz w:val="22"/>
          <w:szCs w:val="22"/>
        </w:rPr>
        <w:t>,</w:t>
      </w:r>
      <w:r w:rsidR="00970994" w:rsidRPr="006F5420">
        <w:rPr>
          <w:rFonts w:ascii="Arial" w:hAnsi="Arial" w:cs="Arial"/>
          <w:color w:val="000000"/>
          <w:sz w:val="22"/>
          <w:szCs w:val="22"/>
        </w:rPr>
        <w:t xml:space="preserve"> and then</w:t>
      </w:r>
      <w:r w:rsidR="001C3592" w:rsidRPr="006F5420">
        <w:rPr>
          <w:rFonts w:ascii="Arial" w:hAnsi="Arial" w:cs="Arial"/>
          <w:color w:val="000000"/>
          <w:sz w:val="22"/>
          <w:szCs w:val="22"/>
        </w:rPr>
        <w:t xml:space="preserve"> </w:t>
      </w:r>
      <w:r w:rsidR="00237F44">
        <w:rPr>
          <w:rFonts w:ascii="Arial" w:hAnsi="Arial" w:cs="Arial"/>
          <w:color w:val="000000"/>
          <w:sz w:val="22"/>
          <w:szCs w:val="22"/>
        </w:rPr>
        <w:t xml:space="preserve">to OSHA </w:t>
      </w:r>
      <w:r w:rsidR="001C3592" w:rsidRPr="006F5420">
        <w:rPr>
          <w:rFonts w:ascii="Arial" w:hAnsi="Arial" w:cs="Arial"/>
          <w:color w:val="000000"/>
          <w:sz w:val="22"/>
          <w:szCs w:val="22"/>
        </w:rPr>
        <w:t>through the NRC process</w:t>
      </w:r>
      <w:r w:rsidR="00237F44">
        <w:rPr>
          <w:rFonts w:ascii="Arial" w:hAnsi="Arial" w:cs="Arial"/>
          <w:color w:val="000000"/>
          <w:sz w:val="22"/>
          <w:szCs w:val="22"/>
        </w:rPr>
        <w:t xml:space="preserve">.  </w:t>
      </w:r>
    </w:p>
    <w:p w:rsidR="002B7C28" w:rsidRPr="006F5420" w:rsidRDefault="002B7C28" w:rsidP="00CD092C">
      <w:pPr>
        <w:numPr>
          <w:ilvl w:val="1"/>
          <w:numId w:val="1"/>
        </w:numPr>
        <w:tabs>
          <w:tab w:val="clear" w:pos="144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firstLine="0"/>
        <w:rPr>
          <w:rFonts w:ascii="Arial" w:hAnsi="Arial" w:cs="Arial"/>
          <w:color w:val="000000"/>
          <w:sz w:val="22"/>
          <w:szCs w:val="22"/>
        </w:rPr>
        <w:sectPr w:rsidR="002B7C28" w:rsidRPr="006F5420" w:rsidSect="00A443B0">
          <w:footerReference w:type="first" r:id="rId18"/>
          <w:pgSz w:w="12240" w:h="15840" w:code="1"/>
          <w:pgMar w:top="1440" w:right="1440" w:bottom="1440" w:left="1440" w:header="1440" w:footer="1440" w:gutter="0"/>
          <w:cols w:space="720"/>
          <w:noEndnote/>
          <w:titlePg/>
          <w:docGrid w:linePitch="326"/>
        </w:sectPr>
      </w:pPr>
    </w:p>
    <w:p w:rsidR="002B7C28" w:rsidRDefault="002B7C2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rPr>
          <w:rFonts w:ascii="Arial" w:hAnsi="Arial" w:cs="Arial"/>
          <w:color w:val="000000"/>
          <w:sz w:val="22"/>
          <w:szCs w:val="22"/>
          <w:u w:val="single"/>
        </w:rPr>
      </w:pPr>
    </w:p>
    <w:p w:rsidR="00FE788B" w:rsidRDefault="00975844"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000000"/>
          <w:sz w:val="22"/>
          <w:szCs w:val="22"/>
        </w:rPr>
      </w:pPr>
      <w:r w:rsidRPr="006F5420">
        <w:rPr>
          <w:rFonts w:ascii="Arial" w:hAnsi="Arial" w:cs="Arial"/>
          <w:color w:val="000000"/>
          <w:sz w:val="22"/>
          <w:szCs w:val="22"/>
        </w:rPr>
        <w:t>(c)</w:t>
      </w:r>
      <w:r w:rsidR="009869AA" w:rsidRPr="006F5420">
        <w:rPr>
          <w:rFonts w:ascii="Arial" w:hAnsi="Arial" w:cs="Arial"/>
          <w:color w:val="000000"/>
          <w:sz w:val="22"/>
          <w:szCs w:val="22"/>
        </w:rPr>
        <w:tab/>
      </w:r>
      <w:r w:rsidR="002B7C28" w:rsidRPr="006F5420">
        <w:rPr>
          <w:rFonts w:ascii="Arial" w:hAnsi="Arial" w:cs="Arial"/>
          <w:color w:val="000000"/>
          <w:sz w:val="22"/>
          <w:szCs w:val="22"/>
        </w:rPr>
        <w:t>Fire Safety Controls</w:t>
      </w:r>
    </w:p>
    <w:p w:rsidR="006C4B05" w:rsidRPr="006F5420" w:rsidRDefault="006C4B05"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000000"/>
          <w:sz w:val="22"/>
          <w:szCs w:val="22"/>
        </w:rPr>
      </w:pPr>
    </w:p>
    <w:p w:rsidR="002B7C28" w:rsidRPr="006F5420" w:rsidRDefault="009869AA" w:rsidP="00CD092C">
      <w:pPr>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color w:val="000000"/>
          <w:sz w:val="22"/>
          <w:szCs w:val="22"/>
        </w:rPr>
      </w:pPr>
      <w:r w:rsidRPr="006F5420">
        <w:rPr>
          <w:rFonts w:ascii="Arial" w:hAnsi="Arial" w:cs="Arial"/>
          <w:color w:val="000000"/>
          <w:sz w:val="22"/>
          <w:szCs w:val="22"/>
        </w:rPr>
        <w:tab/>
      </w:r>
      <w:r w:rsidRPr="006F5420">
        <w:rPr>
          <w:rFonts w:ascii="Arial" w:hAnsi="Arial" w:cs="Arial"/>
          <w:color w:val="000000"/>
          <w:sz w:val="22"/>
          <w:szCs w:val="22"/>
        </w:rPr>
        <w:tab/>
      </w:r>
      <w:r w:rsidRPr="006F5420">
        <w:rPr>
          <w:rFonts w:ascii="Arial" w:hAnsi="Arial" w:cs="Arial"/>
          <w:color w:val="000000"/>
          <w:sz w:val="22"/>
          <w:szCs w:val="22"/>
        </w:rPr>
        <w:tab/>
      </w:r>
      <w:r w:rsidRPr="006F5420">
        <w:rPr>
          <w:rFonts w:ascii="Arial" w:hAnsi="Arial" w:cs="Arial"/>
          <w:color w:val="000000"/>
          <w:sz w:val="22"/>
          <w:szCs w:val="22"/>
        </w:rPr>
        <w:tab/>
      </w:r>
      <w:r w:rsidR="002B7C28" w:rsidRPr="006F5420">
        <w:rPr>
          <w:rFonts w:ascii="Arial" w:hAnsi="Arial" w:cs="Arial"/>
          <w:color w:val="000000"/>
          <w:sz w:val="22"/>
          <w:szCs w:val="22"/>
        </w:rPr>
        <w:t>Take note of e</w:t>
      </w:r>
      <w:r w:rsidR="006A6EA5" w:rsidRPr="006F5420">
        <w:rPr>
          <w:rFonts w:ascii="Arial" w:hAnsi="Arial" w:cs="Arial"/>
          <w:color w:val="000000"/>
          <w:sz w:val="22"/>
          <w:szCs w:val="22"/>
        </w:rPr>
        <w:t xml:space="preserve">ngineered and administrative </w:t>
      </w:r>
      <w:r w:rsidR="002B7C28" w:rsidRPr="006F5420">
        <w:rPr>
          <w:rFonts w:ascii="Arial" w:hAnsi="Arial" w:cs="Arial"/>
          <w:color w:val="000000"/>
          <w:sz w:val="22"/>
          <w:szCs w:val="22"/>
        </w:rPr>
        <w:t xml:space="preserve">controls identified to prevent or mitigate a fire or explosion.  Controls preventing or mitigating fires or explosions that would be considered high consequence events should be given high priority.  </w:t>
      </w:r>
      <w:r w:rsidR="00EB159D">
        <w:rPr>
          <w:rFonts w:ascii="Arial" w:hAnsi="Arial" w:cs="Arial"/>
          <w:color w:val="000000"/>
          <w:sz w:val="22"/>
          <w:szCs w:val="22"/>
        </w:rPr>
        <w:t>B</w:t>
      </w:r>
      <w:r w:rsidR="002B7C28" w:rsidRPr="006F5420">
        <w:rPr>
          <w:rFonts w:ascii="Arial" w:hAnsi="Arial" w:cs="Arial"/>
          <w:color w:val="000000"/>
          <w:sz w:val="22"/>
          <w:szCs w:val="22"/>
        </w:rPr>
        <w:t xml:space="preserve">e aware of controls or practices used to prevent or mitigate other fire hazards, but </w:t>
      </w:r>
      <w:r w:rsidR="00EB159D">
        <w:rPr>
          <w:rFonts w:ascii="Arial" w:hAnsi="Arial" w:cs="Arial"/>
          <w:color w:val="000000"/>
          <w:sz w:val="22"/>
          <w:szCs w:val="22"/>
        </w:rPr>
        <w:t xml:space="preserve">review of these </w:t>
      </w:r>
      <w:r w:rsidR="002B7C28" w:rsidRPr="006F5420">
        <w:rPr>
          <w:rFonts w:ascii="Arial" w:hAnsi="Arial" w:cs="Arial"/>
          <w:color w:val="000000"/>
          <w:sz w:val="22"/>
          <w:szCs w:val="22"/>
        </w:rPr>
        <w:t xml:space="preserve">should be given a lower priority during the inspection.  </w:t>
      </w:r>
      <w:r w:rsidR="00EB159D">
        <w:rPr>
          <w:rFonts w:ascii="Arial" w:hAnsi="Arial" w:cs="Arial"/>
          <w:color w:val="000000"/>
          <w:sz w:val="22"/>
          <w:szCs w:val="22"/>
        </w:rPr>
        <w:t>B</w:t>
      </w:r>
      <w:r w:rsidR="002B7C28" w:rsidRPr="006F5420">
        <w:rPr>
          <w:rFonts w:ascii="Arial" w:hAnsi="Arial" w:cs="Arial"/>
          <w:color w:val="000000"/>
          <w:sz w:val="22"/>
          <w:szCs w:val="22"/>
        </w:rPr>
        <w:t>e alert to potential improper fire safety practices observed during the inspection.</w:t>
      </w:r>
    </w:p>
    <w:p w:rsidR="00A40F64" w:rsidRPr="006F5420" w:rsidRDefault="00A40F64"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FE788B" w:rsidRPr="006F5420" w:rsidRDefault="009869AA"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000000"/>
          <w:sz w:val="22"/>
          <w:szCs w:val="22"/>
        </w:rPr>
      </w:pPr>
      <w:r w:rsidRPr="006F5420">
        <w:rPr>
          <w:rFonts w:ascii="Arial" w:hAnsi="Arial" w:cs="Arial"/>
          <w:color w:val="000000"/>
          <w:sz w:val="22"/>
          <w:szCs w:val="22"/>
        </w:rPr>
        <w:t>(d)</w:t>
      </w:r>
      <w:r w:rsidRPr="006F5420">
        <w:rPr>
          <w:rFonts w:ascii="Arial" w:hAnsi="Arial" w:cs="Arial"/>
          <w:color w:val="000000"/>
          <w:sz w:val="22"/>
          <w:szCs w:val="22"/>
        </w:rPr>
        <w:tab/>
      </w:r>
      <w:r w:rsidR="002B7C28" w:rsidRPr="006F5420">
        <w:rPr>
          <w:rFonts w:ascii="Arial" w:hAnsi="Arial" w:cs="Arial"/>
          <w:color w:val="000000"/>
          <w:sz w:val="22"/>
          <w:szCs w:val="22"/>
        </w:rPr>
        <w:t>Radiation Safety Controls</w:t>
      </w:r>
    </w:p>
    <w:p w:rsidR="00393778" w:rsidRPr="006F5420" w:rsidRDefault="0039377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rPr>
          <w:rFonts w:ascii="Arial" w:hAnsi="Arial" w:cs="Arial"/>
          <w:color w:val="000000"/>
          <w:sz w:val="22"/>
          <w:szCs w:val="22"/>
        </w:rPr>
      </w:pPr>
    </w:p>
    <w:p w:rsidR="00A76EC8" w:rsidRPr="006F5420" w:rsidRDefault="009869AA" w:rsidP="00CD092C">
      <w:pPr>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color w:val="000000"/>
          <w:sz w:val="22"/>
          <w:szCs w:val="22"/>
        </w:rPr>
      </w:pPr>
      <w:r w:rsidRPr="006F5420">
        <w:rPr>
          <w:rFonts w:ascii="Arial" w:hAnsi="Arial" w:cs="Arial"/>
          <w:color w:val="000000"/>
          <w:sz w:val="22"/>
          <w:szCs w:val="22"/>
        </w:rPr>
        <w:tab/>
      </w:r>
      <w:r w:rsidRPr="006F5420">
        <w:rPr>
          <w:rFonts w:ascii="Arial" w:hAnsi="Arial" w:cs="Arial"/>
          <w:color w:val="000000"/>
          <w:sz w:val="22"/>
          <w:szCs w:val="22"/>
        </w:rPr>
        <w:tab/>
      </w:r>
      <w:r w:rsidRPr="006F5420">
        <w:rPr>
          <w:rFonts w:ascii="Arial" w:hAnsi="Arial" w:cs="Arial"/>
          <w:color w:val="000000"/>
          <w:sz w:val="22"/>
          <w:szCs w:val="22"/>
        </w:rPr>
        <w:tab/>
      </w:r>
      <w:r w:rsidRPr="006F5420">
        <w:rPr>
          <w:rFonts w:ascii="Arial" w:hAnsi="Arial" w:cs="Arial"/>
          <w:color w:val="000000"/>
          <w:sz w:val="22"/>
          <w:szCs w:val="22"/>
        </w:rPr>
        <w:tab/>
      </w:r>
      <w:r w:rsidR="002B7C28" w:rsidRPr="006F5420">
        <w:rPr>
          <w:rFonts w:ascii="Arial" w:hAnsi="Arial" w:cs="Arial"/>
          <w:color w:val="000000"/>
          <w:sz w:val="22"/>
          <w:szCs w:val="22"/>
        </w:rPr>
        <w:t xml:space="preserve">Take note of engineered and administrative controls or practices for preventing/limiting radiation exposures to workers and releases of radiation to the public/environment.  Since most radiation hazards (except for a criticality) at fuel facilities cannot readily result in a high consequence event, these controls are typically given lower priority in an operations inspection.  </w:t>
      </w:r>
      <w:r w:rsidR="00D11158">
        <w:rPr>
          <w:rFonts w:ascii="Arial" w:hAnsi="Arial" w:cs="Arial"/>
          <w:color w:val="000000"/>
          <w:sz w:val="22"/>
          <w:szCs w:val="22"/>
        </w:rPr>
        <w:t>B</w:t>
      </w:r>
      <w:r w:rsidR="002B7C28" w:rsidRPr="006F5420">
        <w:rPr>
          <w:rFonts w:ascii="Arial" w:hAnsi="Arial" w:cs="Arial"/>
          <w:color w:val="000000"/>
          <w:sz w:val="22"/>
          <w:szCs w:val="22"/>
        </w:rPr>
        <w:t>e familiar with the controls and practices used to prevent the spread of contamination and airborne radioactivity within the areas to be inspected</w:t>
      </w:r>
      <w:r w:rsidR="00D11158">
        <w:rPr>
          <w:rFonts w:ascii="Arial" w:hAnsi="Arial" w:cs="Arial"/>
          <w:color w:val="000000"/>
          <w:sz w:val="22"/>
          <w:szCs w:val="22"/>
        </w:rPr>
        <w:t>,</w:t>
      </w:r>
      <w:r w:rsidR="002B7C28" w:rsidRPr="006F5420">
        <w:rPr>
          <w:rFonts w:ascii="Arial" w:hAnsi="Arial" w:cs="Arial"/>
          <w:color w:val="000000"/>
          <w:sz w:val="22"/>
          <w:szCs w:val="22"/>
        </w:rPr>
        <w:t xml:space="preserve"> and be alert to potential improper implementation of these controls and practices.</w:t>
      </w:r>
      <w:r w:rsidR="00975844" w:rsidRPr="006F5420">
        <w:rPr>
          <w:rFonts w:ascii="Arial" w:hAnsi="Arial" w:cs="Arial"/>
          <w:color w:val="000000"/>
          <w:sz w:val="22"/>
          <w:szCs w:val="22"/>
        </w:rPr>
        <w:t xml:space="preserve"> </w:t>
      </w:r>
    </w:p>
    <w:p w:rsidR="00975844" w:rsidRPr="006F5420" w:rsidRDefault="00975844" w:rsidP="00B35F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p>
    <w:p w:rsidR="00D629E1" w:rsidRPr="00F40C1C" w:rsidRDefault="00DE57AB" w:rsidP="00B35F2F">
      <w:pPr>
        <w:numPr>
          <w:ilvl w:val="1"/>
          <w:numId w:val="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F40C1C">
        <w:rPr>
          <w:rFonts w:ascii="Arial" w:hAnsi="Arial" w:cs="Arial"/>
          <w:color w:val="000000"/>
          <w:sz w:val="22"/>
          <w:szCs w:val="22"/>
        </w:rPr>
        <w:t>Review</w:t>
      </w:r>
      <w:r w:rsidR="007D739F" w:rsidRPr="00F40C1C">
        <w:rPr>
          <w:rFonts w:ascii="Arial" w:hAnsi="Arial" w:cs="Arial"/>
          <w:color w:val="000000"/>
          <w:sz w:val="22"/>
          <w:szCs w:val="22"/>
        </w:rPr>
        <w:t xml:space="preserve"> </w:t>
      </w:r>
      <w:r w:rsidR="00C43278" w:rsidRPr="00F40C1C">
        <w:rPr>
          <w:rFonts w:ascii="Arial" w:hAnsi="Arial" w:cs="Arial"/>
          <w:color w:val="000000"/>
          <w:sz w:val="22"/>
          <w:szCs w:val="22"/>
        </w:rPr>
        <w:t xml:space="preserve">of </w:t>
      </w:r>
      <w:r w:rsidR="00D629E1" w:rsidRPr="00F40C1C">
        <w:rPr>
          <w:rFonts w:ascii="Arial" w:hAnsi="Arial" w:cs="Arial"/>
          <w:color w:val="000000"/>
          <w:sz w:val="22"/>
          <w:szCs w:val="22"/>
        </w:rPr>
        <w:t>management measures or other required programs</w:t>
      </w:r>
      <w:r w:rsidR="00F40C1C">
        <w:rPr>
          <w:rFonts w:ascii="Arial" w:hAnsi="Arial" w:cs="Arial"/>
          <w:color w:val="000000"/>
          <w:sz w:val="22"/>
          <w:szCs w:val="22"/>
        </w:rPr>
        <w:t>.</w:t>
      </w:r>
    </w:p>
    <w:p w:rsidR="00D629E1" w:rsidRPr="006F5420" w:rsidRDefault="00D629E1"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36" w:hanging="630"/>
        <w:rPr>
          <w:rFonts w:ascii="Arial" w:hAnsi="Arial" w:cs="Arial"/>
          <w:color w:val="000000"/>
          <w:sz w:val="22"/>
          <w:szCs w:val="22"/>
        </w:rPr>
      </w:pPr>
    </w:p>
    <w:p w:rsidR="00975844" w:rsidRPr="006F5420" w:rsidRDefault="00D629E1"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36" w:hanging="630"/>
        <w:rPr>
          <w:rFonts w:ascii="Arial" w:hAnsi="Arial" w:cs="Arial"/>
          <w:color w:val="000000"/>
          <w:sz w:val="22"/>
          <w:szCs w:val="22"/>
        </w:rPr>
      </w:pPr>
      <w:r w:rsidRPr="006F5420">
        <w:rPr>
          <w:rFonts w:ascii="Arial" w:hAnsi="Arial" w:cs="Arial"/>
          <w:color w:val="000000"/>
          <w:sz w:val="22"/>
          <w:szCs w:val="22"/>
        </w:rPr>
        <w:tab/>
      </w:r>
      <w:r w:rsidR="00593804" w:rsidRPr="006F5420">
        <w:rPr>
          <w:rFonts w:ascii="Arial" w:hAnsi="Arial" w:cs="Arial"/>
          <w:color w:val="000000"/>
          <w:sz w:val="22"/>
          <w:szCs w:val="22"/>
        </w:rPr>
        <w:t xml:space="preserve">Verify that management measures identified in the ISA Summary for IROFS in the areas being inspected are implemented.  </w:t>
      </w:r>
      <w:r w:rsidR="00975844" w:rsidRPr="006F5420">
        <w:rPr>
          <w:rFonts w:ascii="Arial" w:hAnsi="Arial" w:cs="Arial"/>
          <w:color w:val="000000"/>
          <w:sz w:val="22"/>
          <w:szCs w:val="22"/>
        </w:rPr>
        <w:t>Review</w:t>
      </w:r>
      <w:r w:rsidR="00952F2C" w:rsidRPr="006F5420">
        <w:rPr>
          <w:rFonts w:ascii="Arial" w:hAnsi="Arial" w:cs="Arial"/>
          <w:color w:val="000000"/>
          <w:sz w:val="22"/>
          <w:szCs w:val="22"/>
        </w:rPr>
        <w:t xml:space="preserve"> and become familiar with</w:t>
      </w:r>
      <w:r w:rsidR="00975844" w:rsidRPr="006F5420">
        <w:rPr>
          <w:rFonts w:ascii="Arial" w:hAnsi="Arial" w:cs="Arial"/>
          <w:color w:val="000000"/>
          <w:sz w:val="22"/>
          <w:szCs w:val="22"/>
        </w:rPr>
        <w:t xml:space="preserve"> the licensee</w:t>
      </w:r>
      <w:r w:rsidR="001A59B2" w:rsidRPr="006F5420">
        <w:rPr>
          <w:rFonts w:ascii="Arial" w:hAnsi="Arial" w:cs="Arial"/>
          <w:color w:val="000000"/>
          <w:sz w:val="22"/>
          <w:szCs w:val="22"/>
        </w:rPr>
        <w:t>’</w:t>
      </w:r>
      <w:r w:rsidR="00975844" w:rsidRPr="006F5420">
        <w:rPr>
          <w:rFonts w:ascii="Arial" w:hAnsi="Arial" w:cs="Arial"/>
          <w:color w:val="000000"/>
          <w:sz w:val="22"/>
          <w:szCs w:val="22"/>
        </w:rPr>
        <w:t xml:space="preserve">s program(s) for ensuring that </w:t>
      </w:r>
      <w:r w:rsidR="00C43278" w:rsidRPr="006F5420">
        <w:rPr>
          <w:rFonts w:ascii="Arial" w:hAnsi="Arial" w:cs="Arial"/>
          <w:color w:val="000000"/>
          <w:sz w:val="22"/>
          <w:szCs w:val="22"/>
        </w:rPr>
        <w:t xml:space="preserve">IROFS and </w:t>
      </w:r>
      <w:r w:rsidR="00975844" w:rsidRPr="006F5420">
        <w:rPr>
          <w:rFonts w:ascii="Arial" w:hAnsi="Arial" w:cs="Arial"/>
          <w:color w:val="000000"/>
          <w:sz w:val="22"/>
          <w:szCs w:val="22"/>
        </w:rPr>
        <w:t xml:space="preserve">safety controls are available and reliable when called upon to perform their intended </w:t>
      </w:r>
      <w:r w:rsidR="00750470" w:rsidRPr="006F5420">
        <w:rPr>
          <w:rFonts w:ascii="Arial" w:hAnsi="Arial" w:cs="Arial"/>
          <w:color w:val="000000"/>
          <w:sz w:val="22"/>
          <w:szCs w:val="22"/>
        </w:rPr>
        <w:t xml:space="preserve">safety </w:t>
      </w:r>
      <w:r w:rsidR="00975844" w:rsidRPr="006F5420">
        <w:rPr>
          <w:rFonts w:ascii="Arial" w:hAnsi="Arial" w:cs="Arial"/>
          <w:color w:val="000000"/>
          <w:sz w:val="22"/>
          <w:szCs w:val="22"/>
        </w:rPr>
        <w:t xml:space="preserve">functions.  This would typically include programs for maintenance, surveillance, and testing of the controls; training of workers to properly implement or respond to the controls; and the conduct of licensee self-audits.  </w:t>
      </w:r>
    </w:p>
    <w:p w:rsidR="00975844" w:rsidRPr="006F5420" w:rsidRDefault="00975844"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A443B0" w:rsidRDefault="00975844"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36" w:hanging="806"/>
        <w:rPr>
          <w:rFonts w:ascii="Arial" w:hAnsi="Arial" w:cs="Arial"/>
          <w:color w:val="000000"/>
          <w:sz w:val="22"/>
          <w:szCs w:val="22"/>
        </w:rPr>
        <w:sectPr w:rsidR="00A443B0" w:rsidSect="00696B75">
          <w:footerReference w:type="even" r:id="rId19"/>
          <w:footerReference w:type="default" r:id="rId20"/>
          <w:type w:val="continuous"/>
          <w:pgSz w:w="12240" w:h="15840"/>
          <w:pgMar w:top="1080" w:right="1440" w:bottom="720" w:left="1440" w:header="720" w:footer="720" w:gutter="0"/>
          <w:cols w:space="720"/>
          <w:noEndnote/>
        </w:sectPr>
      </w:pPr>
      <w:r w:rsidRPr="006F5420">
        <w:rPr>
          <w:rFonts w:ascii="Arial" w:hAnsi="Arial" w:cs="Arial"/>
          <w:color w:val="000000"/>
          <w:sz w:val="22"/>
          <w:szCs w:val="22"/>
        </w:rPr>
        <w:tab/>
      </w:r>
      <w:r w:rsidRPr="006F5420">
        <w:rPr>
          <w:rFonts w:ascii="Arial" w:hAnsi="Arial" w:cs="Arial"/>
          <w:color w:val="000000"/>
          <w:sz w:val="22"/>
          <w:szCs w:val="22"/>
        </w:rPr>
        <w:tab/>
      </w:r>
      <w:r w:rsidR="00593804" w:rsidRPr="006F5420">
        <w:rPr>
          <w:rFonts w:ascii="Arial" w:hAnsi="Arial" w:cs="Arial"/>
          <w:color w:val="000000"/>
          <w:sz w:val="22"/>
          <w:szCs w:val="22"/>
        </w:rPr>
        <w:t xml:space="preserve">Verify the effective implementation of management measures through the inspection of Process Safety Information.  </w:t>
      </w:r>
      <w:r w:rsidRPr="006F5420">
        <w:rPr>
          <w:rFonts w:ascii="Arial" w:hAnsi="Arial" w:cs="Arial"/>
          <w:color w:val="000000"/>
          <w:sz w:val="22"/>
          <w:szCs w:val="22"/>
        </w:rPr>
        <w:t xml:space="preserve">Process Safety Information includes </w:t>
      </w:r>
    </w:p>
    <w:p w:rsidR="00975844" w:rsidRPr="006F5420" w:rsidRDefault="00A443B0"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36" w:hanging="806"/>
        <w:rPr>
          <w:rFonts w:ascii="Arial" w:hAnsi="Arial" w:cs="Arial"/>
          <w:color w:val="000000"/>
          <w:sz w:val="22"/>
          <w:szCs w:val="22"/>
        </w:rPr>
      </w:pPr>
      <w:r>
        <w:rPr>
          <w:rFonts w:ascii="Arial" w:hAnsi="Arial" w:cs="Arial"/>
          <w:color w:val="000000"/>
          <w:sz w:val="22"/>
          <w:szCs w:val="22"/>
        </w:rPr>
        <w:lastRenderedPageBreak/>
        <w:tab/>
      </w:r>
      <w:r>
        <w:rPr>
          <w:rFonts w:ascii="Arial" w:hAnsi="Arial" w:cs="Arial"/>
          <w:color w:val="000000"/>
          <w:sz w:val="22"/>
          <w:szCs w:val="22"/>
        </w:rPr>
        <w:tab/>
      </w:r>
      <w:proofErr w:type="gramStart"/>
      <w:r w:rsidR="00975844" w:rsidRPr="006F5420">
        <w:rPr>
          <w:rFonts w:ascii="Arial" w:hAnsi="Arial" w:cs="Arial"/>
          <w:color w:val="000000"/>
          <w:sz w:val="22"/>
          <w:szCs w:val="22"/>
        </w:rPr>
        <w:t>information</w:t>
      </w:r>
      <w:proofErr w:type="gramEnd"/>
      <w:r w:rsidR="00975844" w:rsidRPr="006F5420">
        <w:rPr>
          <w:rFonts w:ascii="Arial" w:hAnsi="Arial" w:cs="Arial"/>
          <w:color w:val="000000"/>
          <w:sz w:val="22"/>
          <w:szCs w:val="22"/>
        </w:rPr>
        <w:t xml:space="preserve"> pertaining to the hazards of the materials used or produced in the process, information pertaining to the technology of the process, and information pertaining to the equipment in the process.</w:t>
      </w:r>
      <w:r w:rsidR="00C43278" w:rsidRPr="006F5420">
        <w:rPr>
          <w:rFonts w:ascii="Arial" w:hAnsi="Arial" w:cs="Arial"/>
          <w:color w:val="000000"/>
          <w:sz w:val="22"/>
          <w:szCs w:val="22"/>
        </w:rPr>
        <w:t xml:space="preserve">  </w:t>
      </w:r>
    </w:p>
    <w:p w:rsidR="007C29A1" w:rsidRPr="006F5420" w:rsidRDefault="007C29A1">
      <w:pPr>
        <w:widowControl/>
        <w:autoSpaceDE/>
        <w:autoSpaceDN/>
        <w:adjustRightInd/>
        <w:rPr>
          <w:rFonts w:ascii="Arial" w:hAnsi="Arial" w:cs="Arial"/>
          <w:color w:val="000000"/>
          <w:sz w:val="22"/>
          <w:szCs w:val="22"/>
        </w:rPr>
      </w:pPr>
    </w:p>
    <w:p w:rsidR="00975844" w:rsidRPr="006F5420" w:rsidRDefault="00C4327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color w:val="000000"/>
          <w:sz w:val="22"/>
          <w:szCs w:val="22"/>
        </w:rPr>
      </w:pPr>
      <w:r w:rsidRPr="006F5420">
        <w:rPr>
          <w:rFonts w:ascii="Arial" w:hAnsi="Arial" w:cs="Arial"/>
          <w:color w:val="000000"/>
          <w:sz w:val="22"/>
          <w:szCs w:val="22"/>
        </w:rPr>
        <w:t>02.</w:t>
      </w:r>
      <w:r w:rsidR="0006230F" w:rsidRPr="006F5420">
        <w:rPr>
          <w:rFonts w:ascii="Arial" w:hAnsi="Arial" w:cs="Arial"/>
          <w:color w:val="000000"/>
          <w:sz w:val="22"/>
          <w:szCs w:val="22"/>
        </w:rPr>
        <w:t>02</w:t>
      </w:r>
      <w:r w:rsidRPr="006F5420">
        <w:rPr>
          <w:rFonts w:ascii="Arial" w:hAnsi="Arial" w:cs="Arial"/>
          <w:color w:val="000000"/>
          <w:sz w:val="22"/>
          <w:szCs w:val="22"/>
        </w:rPr>
        <w:tab/>
      </w:r>
      <w:r w:rsidR="00A76EC8" w:rsidRPr="006F5420">
        <w:rPr>
          <w:rFonts w:ascii="Arial" w:hAnsi="Arial" w:cs="Arial"/>
          <w:color w:val="000000"/>
          <w:sz w:val="22"/>
          <w:szCs w:val="22"/>
          <w:u w:val="single"/>
        </w:rPr>
        <w:t>Implementation of Safety Controls</w:t>
      </w:r>
      <w:r w:rsidR="005329D9">
        <w:rPr>
          <w:rFonts w:ascii="Arial" w:hAnsi="Arial" w:cs="Arial"/>
          <w:color w:val="000000"/>
          <w:sz w:val="22"/>
          <w:szCs w:val="22"/>
        </w:rPr>
        <w:t>.</w:t>
      </w:r>
    </w:p>
    <w:p w:rsidR="00975844" w:rsidRPr="006F5420" w:rsidRDefault="00975844"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color w:val="000000"/>
          <w:sz w:val="22"/>
          <w:szCs w:val="22"/>
        </w:rPr>
      </w:pPr>
    </w:p>
    <w:p w:rsidR="00A76EC8" w:rsidRPr="006F5420" w:rsidRDefault="00975844" w:rsidP="001F16D1">
      <w:pPr>
        <w:numPr>
          <w:ilvl w:val="0"/>
          <w:numId w:val="3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color w:val="000000"/>
          <w:sz w:val="22"/>
          <w:szCs w:val="22"/>
        </w:rPr>
      </w:pPr>
      <w:r w:rsidRPr="006C4B05">
        <w:rPr>
          <w:rFonts w:ascii="Arial" w:hAnsi="Arial" w:cs="Arial"/>
          <w:color w:val="000000"/>
          <w:sz w:val="22"/>
          <w:szCs w:val="22"/>
        </w:rPr>
        <w:t>Inspection Requirement</w:t>
      </w:r>
      <w:r w:rsidR="003B00F5" w:rsidRPr="006C4B05">
        <w:rPr>
          <w:rFonts w:ascii="Arial" w:hAnsi="Arial" w:cs="Arial"/>
          <w:color w:val="000000"/>
          <w:sz w:val="22"/>
          <w:szCs w:val="22"/>
        </w:rPr>
        <w:t>s</w:t>
      </w:r>
      <w:r w:rsidR="00F40C1C" w:rsidRPr="00A82989">
        <w:rPr>
          <w:rFonts w:ascii="Arial" w:hAnsi="Arial" w:cs="Arial"/>
          <w:color w:val="000000"/>
          <w:sz w:val="22"/>
          <w:szCs w:val="22"/>
        </w:rPr>
        <w:t>.</w:t>
      </w:r>
      <w:r w:rsidRPr="006F5420">
        <w:rPr>
          <w:rFonts w:ascii="Arial" w:hAnsi="Arial" w:cs="Arial"/>
          <w:color w:val="000000"/>
          <w:sz w:val="22"/>
          <w:szCs w:val="22"/>
        </w:rPr>
        <w:t xml:space="preserve"> </w:t>
      </w:r>
      <w:r w:rsidR="001F16D1">
        <w:rPr>
          <w:rFonts w:ascii="Arial" w:hAnsi="Arial" w:cs="Arial"/>
          <w:color w:val="000000"/>
          <w:sz w:val="22"/>
          <w:szCs w:val="22"/>
        </w:rPr>
        <w:t xml:space="preserve"> </w:t>
      </w:r>
      <w:r w:rsidR="008D2200" w:rsidRPr="006F5420">
        <w:rPr>
          <w:rFonts w:ascii="Arial" w:hAnsi="Arial" w:cs="Arial"/>
          <w:color w:val="000000"/>
          <w:sz w:val="22"/>
          <w:szCs w:val="22"/>
        </w:rPr>
        <w:t>Determine if safety controls identified for review in section 02.01 are being properly communicated and implemented.</w:t>
      </w:r>
    </w:p>
    <w:p w:rsidR="00852488" w:rsidRPr="006F5420" w:rsidRDefault="0085248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color w:val="000000"/>
          <w:sz w:val="22"/>
          <w:szCs w:val="22"/>
        </w:rPr>
      </w:pPr>
    </w:p>
    <w:p w:rsidR="00852488" w:rsidRPr="006F5420" w:rsidRDefault="0085248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color w:val="000000"/>
          <w:sz w:val="22"/>
          <w:szCs w:val="22"/>
        </w:rPr>
      </w:pPr>
      <w:r w:rsidRPr="006F5420">
        <w:rPr>
          <w:rFonts w:ascii="Arial" w:hAnsi="Arial" w:cs="Arial"/>
          <w:color w:val="000000"/>
          <w:sz w:val="22"/>
          <w:szCs w:val="22"/>
        </w:rPr>
        <w:tab/>
      </w:r>
      <w:r w:rsidRPr="006F5420">
        <w:rPr>
          <w:rFonts w:ascii="Arial" w:hAnsi="Arial" w:cs="Arial"/>
          <w:color w:val="000000"/>
          <w:sz w:val="22"/>
          <w:szCs w:val="22"/>
        </w:rPr>
        <w:tab/>
        <w:t>1.</w:t>
      </w:r>
      <w:r w:rsidRPr="006F5420">
        <w:rPr>
          <w:rFonts w:ascii="Arial" w:hAnsi="Arial" w:cs="Arial"/>
          <w:color w:val="000000"/>
          <w:sz w:val="22"/>
          <w:szCs w:val="22"/>
        </w:rPr>
        <w:tab/>
      </w:r>
      <w:r w:rsidR="00704C7A" w:rsidRPr="006F5420">
        <w:rPr>
          <w:rFonts w:ascii="Arial" w:hAnsi="Arial" w:cs="Arial"/>
          <w:color w:val="000000"/>
          <w:sz w:val="22"/>
          <w:szCs w:val="22"/>
        </w:rPr>
        <w:t>C</w:t>
      </w:r>
      <w:r w:rsidRPr="006F5420">
        <w:rPr>
          <w:rFonts w:ascii="Arial" w:hAnsi="Arial" w:cs="Arial"/>
          <w:color w:val="000000"/>
          <w:sz w:val="22"/>
          <w:szCs w:val="22"/>
        </w:rPr>
        <w:t>onfirm that engineered controls are present and capable of performing their intended safety function(s).</w:t>
      </w:r>
    </w:p>
    <w:p w:rsidR="00852488" w:rsidRPr="006F5420" w:rsidRDefault="0085248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color w:val="000000"/>
          <w:sz w:val="22"/>
          <w:szCs w:val="22"/>
        </w:rPr>
      </w:pPr>
    </w:p>
    <w:p w:rsidR="00852488" w:rsidRPr="006F5420" w:rsidRDefault="0085248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color w:val="000000"/>
          <w:sz w:val="22"/>
          <w:szCs w:val="22"/>
        </w:rPr>
      </w:pPr>
      <w:r w:rsidRPr="006F5420">
        <w:rPr>
          <w:rFonts w:ascii="Arial" w:hAnsi="Arial" w:cs="Arial"/>
          <w:color w:val="000000"/>
          <w:sz w:val="22"/>
          <w:szCs w:val="22"/>
        </w:rPr>
        <w:tab/>
      </w:r>
      <w:r w:rsidRPr="006F5420">
        <w:rPr>
          <w:rFonts w:ascii="Arial" w:hAnsi="Arial" w:cs="Arial"/>
          <w:color w:val="000000"/>
          <w:sz w:val="22"/>
          <w:szCs w:val="22"/>
        </w:rPr>
        <w:tab/>
        <w:t>2.</w:t>
      </w:r>
      <w:r w:rsidRPr="006F5420">
        <w:rPr>
          <w:rFonts w:ascii="Arial" w:hAnsi="Arial" w:cs="Arial"/>
          <w:color w:val="000000"/>
          <w:sz w:val="22"/>
          <w:szCs w:val="22"/>
        </w:rPr>
        <w:tab/>
        <w:t xml:space="preserve">Review </w:t>
      </w:r>
      <w:r w:rsidR="008429E9" w:rsidRPr="006F5420">
        <w:rPr>
          <w:rFonts w:ascii="Arial" w:hAnsi="Arial" w:cs="Arial"/>
          <w:color w:val="000000"/>
          <w:sz w:val="22"/>
          <w:szCs w:val="22"/>
        </w:rPr>
        <w:t xml:space="preserve">a sample of </w:t>
      </w:r>
      <w:r w:rsidRPr="006F5420">
        <w:rPr>
          <w:rFonts w:ascii="Arial" w:hAnsi="Arial" w:cs="Arial"/>
          <w:color w:val="000000"/>
          <w:sz w:val="22"/>
          <w:szCs w:val="22"/>
        </w:rPr>
        <w:t>operating procedures for the process areas chosen in 02.01</w:t>
      </w:r>
      <w:r w:rsidR="005148F0" w:rsidRPr="006F5420">
        <w:rPr>
          <w:rFonts w:ascii="Arial" w:hAnsi="Arial" w:cs="Arial"/>
          <w:color w:val="000000"/>
          <w:sz w:val="22"/>
          <w:szCs w:val="22"/>
        </w:rPr>
        <w:t xml:space="preserve"> </w:t>
      </w:r>
      <w:r w:rsidRPr="006F5420">
        <w:rPr>
          <w:rFonts w:ascii="Arial" w:hAnsi="Arial" w:cs="Arial"/>
          <w:color w:val="000000"/>
          <w:sz w:val="22"/>
          <w:szCs w:val="22"/>
        </w:rPr>
        <w:t>to determine if administrative controls have been established and properly communicated to workers.</w:t>
      </w:r>
    </w:p>
    <w:p w:rsidR="00852488" w:rsidRPr="006F5420" w:rsidRDefault="0085248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color w:val="000000"/>
          <w:sz w:val="22"/>
          <w:szCs w:val="22"/>
        </w:rPr>
      </w:pPr>
    </w:p>
    <w:p w:rsidR="00852488" w:rsidRPr="006F5420" w:rsidRDefault="00852488" w:rsidP="00CD092C">
      <w:pPr>
        <w:pStyle w:val="ListParagraph"/>
        <w:numPr>
          <w:ilvl w:val="1"/>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6F5420">
        <w:rPr>
          <w:rFonts w:ascii="Arial" w:hAnsi="Arial" w:cs="Arial"/>
          <w:color w:val="000000"/>
          <w:sz w:val="22"/>
          <w:szCs w:val="22"/>
        </w:rPr>
        <w:t xml:space="preserve">Evaluate selected controls to </w:t>
      </w:r>
      <w:r w:rsidR="00581606" w:rsidRPr="006F5420">
        <w:rPr>
          <w:rFonts w:ascii="Arial" w:hAnsi="Arial" w:cs="Arial"/>
          <w:color w:val="000000"/>
          <w:sz w:val="22"/>
          <w:szCs w:val="22"/>
        </w:rPr>
        <w:t xml:space="preserve">verify </w:t>
      </w:r>
      <w:r w:rsidR="00554580">
        <w:rPr>
          <w:rFonts w:ascii="Arial" w:hAnsi="Arial" w:cs="Arial"/>
          <w:color w:val="000000"/>
          <w:sz w:val="22"/>
          <w:szCs w:val="22"/>
        </w:rPr>
        <w:t xml:space="preserve">that </w:t>
      </w:r>
      <w:r w:rsidRPr="006F5420">
        <w:rPr>
          <w:rFonts w:ascii="Arial" w:hAnsi="Arial" w:cs="Arial"/>
          <w:color w:val="000000"/>
          <w:sz w:val="22"/>
          <w:szCs w:val="22"/>
        </w:rPr>
        <w:t>they are functioning correctly.</w:t>
      </w:r>
    </w:p>
    <w:p w:rsidR="00BC21AA" w:rsidRDefault="00BC21AA">
      <w:pPr>
        <w:widowControl/>
        <w:autoSpaceDE/>
        <w:autoSpaceDN/>
        <w:adjustRightInd/>
        <w:rPr>
          <w:rFonts w:ascii="Arial" w:hAnsi="Arial" w:cs="Arial"/>
          <w:color w:val="000000"/>
          <w:sz w:val="22"/>
          <w:szCs w:val="22"/>
          <w:u w:val="single"/>
        </w:rPr>
      </w:pPr>
    </w:p>
    <w:p w:rsidR="001F07F1" w:rsidRPr="001F16D1" w:rsidRDefault="00035A4D" w:rsidP="00711179">
      <w:pPr>
        <w:numPr>
          <w:ilvl w:val="0"/>
          <w:numId w:val="3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533"/>
        <w:rPr>
          <w:rFonts w:ascii="Arial" w:hAnsi="Arial" w:cs="Arial"/>
          <w:color w:val="000000"/>
          <w:sz w:val="22"/>
          <w:szCs w:val="22"/>
        </w:rPr>
      </w:pPr>
      <w:r w:rsidRPr="006C4B05">
        <w:rPr>
          <w:rFonts w:ascii="Arial" w:hAnsi="Arial" w:cs="Arial"/>
          <w:color w:val="000000"/>
          <w:sz w:val="22"/>
          <w:szCs w:val="22"/>
        </w:rPr>
        <w:t>Inspection Guidance</w:t>
      </w:r>
      <w:r w:rsidR="00F40C1C" w:rsidRPr="001F16D1">
        <w:rPr>
          <w:rFonts w:ascii="Arial" w:hAnsi="Arial" w:cs="Arial"/>
          <w:color w:val="000000"/>
          <w:sz w:val="22"/>
          <w:szCs w:val="22"/>
        </w:rPr>
        <w:t>.</w:t>
      </w:r>
      <w:r w:rsidRPr="001F16D1">
        <w:rPr>
          <w:rFonts w:ascii="Arial" w:hAnsi="Arial" w:cs="Arial"/>
          <w:color w:val="000000"/>
          <w:sz w:val="22"/>
          <w:szCs w:val="22"/>
        </w:rPr>
        <w:t xml:space="preserve"> </w:t>
      </w:r>
      <w:r w:rsidR="001F16D1">
        <w:rPr>
          <w:rFonts w:ascii="Arial" w:hAnsi="Arial" w:cs="Arial"/>
          <w:color w:val="000000"/>
          <w:sz w:val="22"/>
          <w:szCs w:val="22"/>
        </w:rPr>
        <w:t xml:space="preserve"> </w:t>
      </w:r>
      <w:r w:rsidR="00704C7A" w:rsidRPr="001F16D1">
        <w:rPr>
          <w:rFonts w:ascii="Arial" w:hAnsi="Arial" w:cs="Arial"/>
          <w:color w:val="000000"/>
          <w:sz w:val="22"/>
          <w:szCs w:val="22"/>
        </w:rPr>
        <w:t>D</w:t>
      </w:r>
      <w:r w:rsidR="001F07F1" w:rsidRPr="001F16D1">
        <w:rPr>
          <w:rFonts w:ascii="Arial" w:hAnsi="Arial" w:cs="Arial"/>
          <w:color w:val="000000"/>
          <w:sz w:val="22"/>
          <w:szCs w:val="22"/>
        </w:rPr>
        <w:t xml:space="preserve">etermine </w:t>
      </w:r>
      <w:r w:rsidR="00554580" w:rsidRPr="001F16D1">
        <w:rPr>
          <w:rFonts w:ascii="Arial" w:hAnsi="Arial" w:cs="Arial"/>
          <w:color w:val="000000"/>
          <w:sz w:val="22"/>
          <w:szCs w:val="22"/>
        </w:rPr>
        <w:t xml:space="preserve">whether </w:t>
      </w:r>
      <w:r w:rsidR="007C29A1" w:rsidRPr="001F16D1">
        <w:rPr>
          <w:rFonts w:ascii="Arial" w:hAnsi="Arial" w:cs="Arial"/>
          <w:color w:val="000000"/>
          <w:sz w:val="22"/>
          <w:szCs w:val="22"/>
        </w:rPr>
        <w:t>the</w:t>
      </w:r>
      <w:r w:rsidR="00704C7A" w:rsidRPr="001F16D1">
        <w:rPr>
          <w:rFonts w:ascii="Arial" w:hAnsi="Arial" w:cs="Arial"/>
          <w:color w:val="000000"/>
          <w:sz w:val="22"/>
          <w:szCs w:val="22"/>
        </w:rPr>
        <w:t xml:space="preserve"> IROFS or safety</w:t>
      </w:r>
      <w:r w:rsidR="007C29A1" w:rsidRPr="001F16D1">
        <w:rPr>
          <w:rFonts w:ascii="Arial" w:hAnsi="Arial" w:cs="Arial"/>
          <w:color w:val="000000"/>
          <w:sz w:val="22"/>
          <w:szCs w:val="22"/>
        </w:rPr>
        <w:t xml:space="preserve"> controls</w:t>
      </w:r>
      <w:r w:rsidR="001F07F1" w:rsidRPr="001F16D1">
        <w:rPr>
          <w:rFonts w:ascii="Arial" w:hAnsi="Arial" w:cs="Arial"/>
          <w:color w:val="000000"/>
          <w:sz w:val="22"/>
          <w:szCs w:val="22"/>
        </w:rPr>
        <w:t xml:space="preserve"> are being properly communicated and implemented.  </w:t>
      </w:r>
      <w:r w:rsidR="00554580" w:rsidRPr="001F16D1">
        <w:rPr>
          <w:rFonts w:ascii="Arial" w:hAnsi="Arial" w:cs="Arial"/>
          <w:color w:val="000000"/>
          <w:sz w:val="22"/>
          <w:szCs w:val="22"/>
        </w:rPr>
        <w:t>Use</w:t>
      </w:r>
      <w:r w:rsidR="008D40BD" w:rsidRPr="001F16D1">
        <w:rPr>
          <w:rFonts w:ascii="Arial" w:hAnsi="Arial" w:cs="Arial"/>
          <w:color w:val="000000"/>
          <w:sz w:val="22"/>
          <w:szCs w:val="22"/>
        </w:rPr>
        <w:t xml:space="preserve"> </w:t>
      </w:r>
      <w:r w:rsidR="001F07F1" w:rsidRPr="001F16D1">
        <w:rPr>
          <w:rFonts w:ascii="Arial" w:hAnsi="Arial" w:cs="Arial"/>
          <w:color w:val="000000"/>
          <w:sz w:val="22"/>
          <w:szCs w:val="22"/>
        </w:rPr>
        <w:t xml:space="preserve">a balanced approach by selecting documents, records, logs, training materials, and procedures for review; observing the performance of selected activities; interviewing operators; and </w:t>
      </w:r>
      <w:r w:rsidR="007C29A1" w:rsidRPr="001F16D1">
        <w:rPr>
          <w:rFonts w:ascii="Arial" w:hAnsi="Arial" w:cs="Arial"/>
          <w:color w:val="000000"/>
          <w:sz w:val="22"/>
          <w:szCs w:val="22"/>
        </w:rPr>
        <w:t xml:space="preserve">verifying </w:t>
      </w:r>
      <w:r w:rsidR="001F07F1" w:rsidRPr="001F16D1">
        <w:rPr>
          <w:rFonts w:ascii="Arial" w:hAnsi="Arial" w:cs="Arial"/>
          <w:color w:val="000000"/>
          <w:sz w:val="22"/>
          <w:szCs w:val="22"/>
        </w:rPr>
        <w:t>the accuracy of measurements or calculations.  Consider inspecting each plant operating shift (1</w:t>
      </w:r>
      <w:r w:rsidR="001F07F1" w:rsidRPr="001F16D1">
        <w:rPr>
          <w:rFonts w:ascii="Arial" w:hAnsi="Arial" w:cs="Arial"/>
          <w:color w:val="000000"/>
          <w:sz w:val="22"/>
          <w:szCs w:val="22"/>
          <w:vertAlign w:val="superscript"/>
        </w:rPr>
        <w:t>st</w:t>
      </w:r>
      <w:r w:rsidR="001F07F1" w:rsidRPr="001F16D1">
        <w:rPr>
          <w:rFonts w:ascii="Arial" w:hAnsi="Arial" w:cs="Arial"/>
          <w:color w:val="000000"/>
          <w:sz w:val="22"/>
          <w:szCs w:val="22"/>
        </w:rPr>
        <w:t>, 2</w:t>
      </w:r>
      <w:r w:rsidR="001F07F1" w:rsidRPr="001F16D1">
        <w:rPr>
          <w:rFonts w:ascii="Arial" w:hAnsi="Arial" w:cs="Arial"/>
          <w:color w:val="000000"/>
          <w:sz w:val="22"/>
          <w:szCs w:val="22"/>
          <w:vertAlign w:val="superscript"/>
        </w:rPr>
        <w:t>nd</w:t>
      </w:r>
      <w:r w:rsidR="001F07F1" w:rsidRPr="001F16D1">
        <w:rPr>
          <w:rFonts w:ascii="Arial" w:hAnsi="Arial" w:cs="Arial"/>
          <w:color w:val="000000"/>
          <w:sz w:val="22"/>
          <w:szCs w:val="22"/>
        </w:rPr>
        <w:t>, and 3</w:t>
      </w:r>
      <w:r w:rsidR="001F07F1" w:rsidRPr="001F16D1">
        <w:rPr>
          <w:rFonts w:ascii="Arial" w:hAnsi="Arial" w:cs="Arial"/>
          <w:color w:val="000000"/>
          <w:sz w:val="22"/>
          <w:szCs w:val="22"/>
          <w:vertAlign w:val="superscript"/>
        </w:rPr>
        <w:t>rd</w:t>
      </w:r>
      <w:r w:rsidR="001F07F1" w:rsidRPr="001F16D1">
        <w:rPr>
          <w:rFonts w:ascii="Arial" w:hAnsi="Arial" w:cs="Arial"/>
          <w:color w:val="000000"/>
          <w:sz w:val="22"/>
          <w:szCs w:val="22"/>
        </w:rPr>
        <w:t xml:space="preserve">) either through direct observation/interviews or records reviews.  </w:t>
      </w:r>
    </w:p>
    <w:p w:rsidR="001F07F1" w:rsidRPr="006F5420" w:rsidRDefault="001F07F1"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sectPr w:rsidR="001F07F1" w:rsidRPr="006F5420" w:rsidSect="00374464">
          <w:footerReference w:type="default" r:id="rId21"/>
          <w:pgSz w:w="12240" w:h="15840"/>
          <w:pgMar w:top="1440" w:right="1440" w:bottom="1440" w:left="1440" w:header="1440" w:footer="1440" w:gutter="0"/>
          <w:cols w:space="720"/>
          <w:noEndnote/>
          <w:docGrid w:linePitch="326"/>
        </w:sectPr>
      </w:pPr>
    </w:p>
    <w:p w:rsidR="001F07F1" w:rsidRPr="006F5420" w:rsidRDefault="001F07F1" w:rsidP="006C4B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p>
    <w:p w:rsidR="001F07F1" w:rsidRPr="00F40C1C" w:rsidRDefault="001F07F1" w:rsidP="006C4B05">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color w:val="000000"/>
          <w:sz w:val="22"/>
          <w:szCs w:val="22"/>
        </w:rPr>
      </w:pPr>
      <w:r w:rsidRPr="00F40C1C">
        <w:rPr>
          <w:rFonts w:ascii="Arial" w:hAnsi="Arial" w:cs="Arial"/>
          <w:color w:val="000000"/>
          <w:sz w:val="22"/>
          <w:szCs w:val="22"/>
        </w:rPr>
        <w:t>Confirm that engineered controls are present and capable of performing their intended safety function(s)</w:t>
      </w:r>
      <w:r w:rsidR="00711179" w:rsidRPr="00F40C1C">
        <w:rPr>
          <w:rFonts w:ascii="Arial" w:hAnsi="Arial" w:cs="Arial"/>
          <w:color w:val="000000"/>
          <w:sz w:val="22"/>
          <w:szCs w:val="22"/>
        </w:rPr>
        <w:t>.</w:t>
      </w:r>
    </w:p>
    <w:p w:rsidR="006372BC" w:rsidRPr="006F5420" w:rsidRDefault="006372BC"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color w:val="000000"/>
          <w:sz w:val="22"/>
          <w:szCs w:val="22"/>
        </w:rPr>
      </w:pPr>
    </w:p>
    <w:p w:rsidR="00AC4BB3" w:rsidRPr="006F5420" w:rsidRDefault="00554580" w:rsidP="00711179">
      <w:pPr>
        <w:pStyle w:val="ListParagraph"/>
        <w:numPr>
          <w:ilvl w:val="2"/>
          <w:numId w:val="28"/>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Pr>
          <w:rFonts w:ascii="Arial" w:hAnsi="Arial" w:cs="Arial"/>
          <w:color w:val="000000"/>
          <w:sz w:val="22"/>
          <w:szCs w:val="22"/>
        </w:rPr>
        <w:t>O</w:t>
      </w:r>
      <w:r w:rsidR="006372BC" w:rsidRPr="006F5420">
        <w:rPr>
          <w:rFonts w:ascii="Arial" w:hAnsi="Arial" w:cs="Arial"/>
          <w:color w:val="000000"/>
          <w:sz w:val="22"/>
          <w:szCs w:val="22"/>
        </w:rPr>
        <w:t>bserve each engineered control within the specific process areas selected for review</w:t>
      </w:r>
      <w:r>
        <w:rPr>
          <w:rFonts w:ascii="Arial" w:hAnsi="Arial" w:cs="Arial"/>
          <w:color w:val="000000"/>
          <w:sz w:val="22"/>
          <w:szCs w:val="22"/>
        </w:rPr>
        <w:t>,</w:t>
      </w:r>
      <w:r w:rsidR="006372BC" w:rsidRPr="006F5420">
        <w:rPr>
          <w:rFonts w:ascii="Arial" w:hAnsi="Arial" w:cs="Arial"/>
          <w:color w:val="000000"/>
          <w:sz w:val="22"/>
          <w:szCs w:val="22"/>
        </w:rPr>
        <w:t xml:space="preserve"> and confirm that they appear likely to perform their intended safety function(s).  </w:t>
      </w:r>
      <w:r w:rsidR="00DE066B" w:rsidRPr="006F5420">
        <w:rPr>
          <w:rFonts w:ascii="Arial" w:hAnsi="Arial" w:cs="Arial"/>
          <w:color w:val="000000"/>
          <w:sz w:val="22"/>
          <w:szCs w:val="22"/>
        </w:rPr>
        <w:t xml:space="preserve">In the process areas, </w:t>
      </w:r>
      <w:r>
        <w:rPr>
          <w:rFonts w:ascii="Arial" w:hAnsi="Arial" w:cs="Arial"/>
          <w:color w:val="000000"/>
          <w:sz w:val="22"/>
          <w:szCs w:val="22"/>
        </w:rPr>
        <w:t>o</w:t>
      </w:r>
      <w:r w:rsidR="00DE066B" w:rsidRPr="006F5420">
        <w:rPr>
          <w:rFonts w:ascii="Arial" w:hAnsi="Arial" w:cs="Arial"/>
          <w:color w:val="000000"/>
          <w:sz w:val="22"/>
          <w:szCs w:val="22"/>
        </w:rPr>
        <w:t>bserve</w:t>
      </w:r>
      <w:r w:rsidR="003D2003" w:rsidRPr="006F5420">
        <w:rPr>
          <w:rFonts w:ascii="Arial" w:hAnsi="Arial" w:cs="Arial"/>
          <w:color w:val="000000"/>
          <w:sz w:val="22"/>
          <w:szCs w:val="22"/>
        </w:rPr>
        <w:t xml:space="preserve"> </w:t>
      </w:r>
      <w:r w:rsidR="00DE066B" w:rsidRPr="006F5420">
        <w:rPr>
          <w:rFonts w:ascii="Arial" w:hAnsi="Arial" w:cs="Arial"/>
          <w:color w:val="000000"/>
          <w:sz w:val="22"/>
          <w:szCs w:val="22"/>
        </w:rPr>
        <w:t xml:space="preserve">the presence, condition, and availability of:  </w:t>
      </w:r>
    </w:p>
    <w:p w:rsidR="00DE066B" w:rsidRPr="006F5420" w:rsidRDefault="00DE066B"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66"/>
        <w:rPr>
          <w:rFonts w:ascii="Arial" w:hAnsi="Arial" w:cs="Arial"/>
          <w:color w:val="000000"/>
          <w:sz w:val="22"/>
          <w:szCs w:val="22"/>
        </w:rPr>
      </w:pPr>
    </w:p>
    <w:p w:rsidR="00DE066B" w:rsidRPr="006F5420" w:rsidRDefault="00DE066B" w:rsidP="00711179">
      <w:p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color w:val="000000"/>
          <w:sz w:val="22"/>
          <w:szCs w:val="22"/>
        </w:rPr>
      </w:pPr>
      <w:r w:rsidRPr="006F5420">
        <w:rPr>
          <w:rFonts w:ascii="Arial" w:hAnsi="Arial" w:cs="Arial"/>
          <w:color w:val="000000"/>
          <w:sz w:val="22"/>
          <w:szCs w:val="22"/>
        </w:rPr>
        <w:t xml:space="preserve">(1) </w:t>
      </w:r>
      <w:r w:rsidR="00581606" w:rsidRPr="006F5420">
        <w:rPr>
          <w:rFonts w:ascii="Arial" w:hAnsi="Arial" w:cs="Arial"/>
          <w:color w:val="000000"/>
          <w:sz w:val="22"/>
          <w:szCs w:val="22"/>
        </w:rPr>
        <w:tab/>
      </w:r>
      <w:r w:rsidRPr="006F5420">
        <w:rPr>
          <w:rFonts w:ascii="Arial" w:hAnsi="Arial" w:cs="Arial"/>
          <w:color w:val="000000"/>
          <w:sz w:val="22"/>
          <w:szCs w:val="22"/>
        </w:rPr>
        <w:t>Passive engineering controls, which include: drain holes not plugged</w:t>
      </w:r>
      <w:r w:rsidR="00B6188C" w:rsidRPr="006F5420">
        <w:rPr>
          <w:rFonts w:ascii="Arial" w:hAnsi="Arial" w:cs="Arial"/>
          <w:color w:val="000000"/>
          <w:sz w:val="22"/>
          <w:szCs w:val="22"/>
        </w:rPr>
        <w:t xml:space="preserve">, </w:t>
      </w:r>
      <w:r w:rsidRPr="006F5420">
        <w:rPr>
          <w:rFonts w:ascii="Arial" w:hAnsi="Arial" w:cs="Arial"/>
          <w:color w:val="000000"/>
          <w:sz w:val="22"/>
          <w:szCs w:val="22"/>
        </w:rPr>
        <w:t xml:space="preserve">containers </w:t>
      </w:r>
      <w:r w:rsidR="00554580">
        <w:rPr>
          <w:rFonts w:ascii="Arial" w:hAnsi="Arial" w:cs="Arial"/>
          <w:color w:val="000000"/>
          <w:sz w:val="22"/>
          <w:szCs w:val="22"/>
        </w:rPr>
        <w:t xml:space="preserve">that </w:t>
      </w:r>
      <w:r w:rsidRPr="006F5420">
        <w:rPr>
          <w:rFonts w:ascii="Arial" w:hAnsi="Arial" w:cs="Arial"/>
          <w:color w:val="000000"/>
          <w:sz w:val="22"/>
          <w:szCs w:val="22"/>
        </w:rPr>
        <w:t xml:space="preserve">are limited in size </w:t>
      </w:r>
      <w:r w:rsidR="00554580">
        <w:rPr>
          <w:rFonts w:ascii="Arial" w:hAnsi="Arial" w:cs="Arial"/>
          <w:color w:val="000000"/>
          <w:sz w:val="22"/>
          <w:szCs w:val="22"/>
        </w:rPr>
        <w:t xml:space="preserve">appropriate </w:t>
      </w:r>
      <w:r w:rsidRPr="006F5420">
        <w:rPr>
          <w:rFonts w:ascii="Arial" w:hAnsi="Arial" w:cs="Arial"/>
          <w:color w:val="000000"/>
          <w:sz w:val="22"/>
          <w:szCs w:val="22"/>
        </w:rPr>
        <w:t xml:space="preserve">to the volume restrictions, etc.  </w:t>
      </w:r>
    </w:p>
    <w:p w:rsidR="00DE066B" w:rsidRPr="006F5420" w:rsidRDefault="00DE066B"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66"/>
        <w:rPr>
          <w:rFonts w:ascii="Arial" w:hAnsi="Arial" w:cs="Arial"/>
          <w:color w:val="000000"/>
          <w:sz w:val="22"/>
          <w:szCs w:val="22"/>
        </w:rPr>
      </w:pPr>
    </w:p>
    <w:p w:rsidR="00DE066B" w:rsidRPr="006F5420" w:rsidRDefault="00DE066B" w:rsidP="00CD092C">
      <w:p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color w:val="000000"/>
          <w:sz w:val="22"/>
          <w:szCs w:val="22"/>
        </w:rPr>
      </w:pPr>
      <w:r w:rsidRPr="006F5420">
        <w:rPr>
          <w:rFonts w:ascii="Arial" w:hAnsi="Arial" w:cs="Arial"/>
          <w:color w:val="000000"/>
          <w:sz w:val="22"/>
          <w:szCs w:val="22"/>
        </w:rPr>
        <w:t xml:space="preserve">(2) </w:t>
      </w:r>
      <w:r w:rsidR="00581606" w:rsidRPr="006F5420">
        <w:rPr>
          <w:rFonts w:ascii="Arial" w:hAnsi="Arial" w:cs="Arial"/>
          <w:color w:val="000000"/>
          <w:sz w:val="22"/>
          <w:szCs w:val="22"/>
        </w:rPr>
        <w:tab/>
      </w:r>
      <w:r w:rsidRPr="006F5420">
        <w:rPr>
          <w:rFonts w:ascii="Arial" w:hAnsi="Arial" w:cs="Arial"/>
          <w:color w:val="000000"/>
          <w:sz w:val="22"/>
          <w:szCs w:val="22"/>
        </w:rPr>
        <w:t>Active engineering controls</w:t>
      </w:r>
      <w:r w:rsidR="00CC2F20" w:rsidRPr="006F5420">
        <w:rPr>
          <w:rFonts w:ascii="Arial" w:hAnsi="Arial" w:cs="Arial"/>
          <w:color w:val="000000"/>
          <w:sz w:val="22"/>
          <w:szCs w:val="22"/>
        </w:rPr>
        <w:t xml:space="preserve">, which </w:t>
      </w:r>
      <w:r w:rsidRPr="006F5420">
        <w:rPr>
          <w:rFonts w:ascii="Arial" w:hAnsi="Arial" w:cs="Arial"/>
          <w:color w:val="000000"/>
          <w:sz w:val="22"/>
          <w:szCs w:val="22"/>
        </w:rPr>
        <w:t xml:space="preserve">include: temperature </w:t>
      </w:r>
      <w:proofErr w:type="spellStart"/>
      <w:r w:rsidRPr="006F5420">
        <w:rPr>
          <w:rFonts w:ascii="Arial" w:hAnsi="Arial" w:cs="Arial"/>
          <w:color w:val="000000"/>
          <w:sz w:val="22"/>
          <w:szCs w:val="22"/>
        </w:rPr>
        <w:t>setpoints</w:t>
      </w:r>
      <w:proofErr w:type="spellEnd"/>
      <w:r w:rsidRPr="006F5420">
        <w:rPr>
          <w:rFonts w:ascii="Arial" w:hAnsi="Arial" w:cs="Arial"/>
          <w:color w:val="000000"/>
          <w:sz w:val="22"/>
          <w:szCs w:val="22"/>
        </w:rPr>
        <w:t xml:space="preserve"> </w:t>
      </w:r>
      <w:r w:rsidR="003D2003" w:rsidRPr="006F5420">
        <w:rPr>
          <w:rFonts w:ascii="Arial" w:hAnsi="Arial" w:cs="Arial"/>
          <w:color w:val="000000"/>
          <w:sz w:val="22"/>
          <w:szCs w:val="22"/>
        </w:rPr>
        <w:t>are accurate</w:t>
      </w:r>
      <w:r w:rsidR="006C1B29">
        <w:rPr>
          <w:rFonts w:ascii="Arial" w:hAnsi="Arial" w:cs="Arial"/>
          <w:color w:val="000000"/>
          <w:sz w:val="22"/>
          <w:szCs w:val="22"/>
        </w:rPr>
        <w:t>,</w:t>
      </w:r>
      <w:r w:rsidR="003D2003" w:rsidRPr="006F5420">
        <w:rPr>
          <w:rFonts w:ascii="Arial" w:hAnsi="Arial" w:cs="Arial"/>
          <w:color w:val="000000"/>
          <w:sz w:val="22"/>
          <w:szCs w:val="22"/>
        </w:rPr>
        <w:t xml:space="preserve"> </w:t>
      </w:r>
      <w:r w:rsidRPr="006F5420">
        <w:rPr>
          <w:rFonts w:ascii="Arial" w:hAnsi="Arial" w:cs="Arial"/>
          <w:color w:val="000000"/>
          <w:sz w:val="22"/>
          <w:szCs w:val="22"/>
        </w:rPr>
        <w:t xml:space="preserve">and associated system </w:t>
      </w:r>
      <w:r w:rsidR="001369CD" w:rsidRPr="006F5420">
        <w:rPr>
          <w:rFonts w:ascii="Arial" w:hAnsi="Arial" w:cs="Arial"/>
          <w:color w:val="000000"/>
          <w:sz w:val="22"/>
          <w:szCs w:val="22"/>
        </w:rPr>
        <w:t>Programmable Logic Control (</w:t>
      </w:r>
      <w:r w:rsidRPr="006F5420">
        <w:rPr>
          <w:rFonts w:ascii="Arial" w:hAnsi="Arial" w:cs="Arial"/>
          <w:color w:val="000000"/>
          <w:sz w:val="22"/>
          <w:szCs w:val="22"/>
        </w:rPr>
        <w:t>PLC</w:t>
      </w:r>
      <w:r w:rsidR="001369CD" w:rsidRPr="006F5420">
        <w:rPr>
          <w:rFonts w:ascii="Arial" w:hAnsi="Arial" w:cs="Arial"/>
          <w:color w:val="000000"/>
          <w:sz w:val="22"/>
          <w:szCs w:val="22"/>
        </w:rPr>
        <w:t>)</w:t>
      </w:r>
      <w:r w:rsidRPr="006F5420">
        <w:rPr>
          <w:rFonts w:ascii="Arial" w:hAnsi="Arial" w:cs="Arial"/>
          <w:color w:val="000000"/>
          <w:sz w:val="22"/>
          <w:szCs w:val="22"/>
        </w:rPr>
        <w:t xml:space="preserve"> logic </w:t>
      </w:r>
      <w:r w:rsidR="006C1B29">
        <w:rPr>
          <w:rFonts w:ascii="Arial" w:hAnsi="Arial" w:cs="Arial"/>
          <w:color w:val="000000"/>
          <w:sz w:val="22"/>
          <w:szCs w:val="22"/>
        </w:rPr>
        <w:t xml:space="preserve">is </w:t>
      </w:r>
      <w:r w:rsidRPr="006F5420">
        <w:rPr>
          <w:rFonts w:ascii="Arial" w:hAnsi="Arial" w:cs="Arial"/>
          <w:color w:val="000000"/>
          <w:sz w:val="22"/>
          <w:szCs w:val="22"/>
        </w:rPr>
        <w:t>validated and tested with licensee’s surveillance; alarm</w:t>
      </w:r>
      <w:r w:rsidR="006C1B29">
        <w:rPr>
          <w:rFonts w:ascii="Arial" w:hAnsi="Arial" w:cs="Arial"/>
          <w:color w:val="000000"/>
          <w:sz w:val="22"/>
          <w:szCs w:val="22"/>
        </w:rPr>
        <w:t>s</w:t>
      </w:r>
      <w:r w:rsidRPr="006F5420">
        <w:rPr>
          <w:rFonts w:ascii="Arial" w:hAnsi="Arial" w:cs="Arial"/>
          <w:color w:val="000000"/>
          <w:sz w:val="22"/>
          <w:szCs w:val="22"/>
        </w:rPr>
        <w:t xml:space="preserve"> sound at correct </w:t>
      </w:r>
      <w:proofErr w:type="spellStart"/>
      <w:r w:rsidRPr="006F5420">
        <w:rPr>
          <w:rFonts w:ascii="Arial" w:hAnsi="Arial" w:cs="Arial"/>
          <w:color w:val="000000"/>
          <w:sz w:val="22"/>
          <w:szCs w:val="22"/>
        </w:rPr>
        <w:t>setpoint</w:t>
      </w:r>
      <w:r w:rsidR="003F1CF2" w:rsidRPr="006F5420">
        <w:rPr>
          <w:rFonts w:ascii="Arial" w:hAnsi="Arial" w:cs="Arial"/>
          <w:color w:val="000000"/>
          <w:sz w:val="22"/>
          <w:szCs w:val="22"/>
        </w:rPr>
        <w:t>s</w:t>
      </w:r>
      <w:proofErr w:type="spellEnd"/>
      <w:r w:rsidRPr="006F5420">
        <w:rPr>
          <w:rFonts w:ascii="Arial" w:hAnsi="Arial" w:cs="Arial"/>
          <w:color w:val="000000"/>
          <w:sz w:val="22"/>
          <w:szCs w:val="22"/>
        </w:rPr>
        <w:t xml:space="preserve"> and operator</w:t>
      </w:r>
      <w:r w:rsidR="003F1CF2" w:rsidRPr="006F5420">
        <w:rPr>
          <w:rFonts w:ascii="Arial" w:hAnsi="Arial" w:cs="Arial"/>
          <w:color w:val="000000"/>
          <w:sz w:val="22"/>
          <w:szCs w:val="22"/>
        </w:rPr>
        <w:t>s</w:t>
      </w:r>
      <w:r w:rsidRPr="006F5420">
        <w:rPr>
          <w:rFonts w:ascii="Arial" w:hAnsi="Arial" w:cs="Arial"/>
          <w:color w:val="000000"/>
          <w:sz w:val="22"/>
          <w:szCs w:val="22"/>
        </w:rPr>
        <w:t xml:space="preserve"> </w:t>
      </w:r>
      <w:r w:rsidR="003F1CF2" w:rsidRPr="006F5420">
        <w:rPr>
          <w:rFonts w:ascii="Arial" w:hAnsi="Arial" w:cs="Arial"/>
          <w:color w:val="000000"/>
          <w:sz w:val="22"/>
          <w:szCs w:val="22"/>
        </w:rPr>
        <w:t xml:space="preserve">are </w:t>
      </w:r>
      <w:r w:rsidRPr="006F5420">
        <w:rPr>
          <w:rFonts w:ascii="Arial" w:hAnsi="Arial" w:cs="Arial"/>
          <w:color w:val="000000"/>
          <w:sz w:val="22"/>
          <w:szCs w:val="22"/>
        </w:rPr>
        <w:t xml:space="preserve">trained to </w:t>
      </w:r>
      <w:r w:rsidR="00431949" w:rsidRPr="006F5420">
        <w:rPr>
          <w:rFonts w:ascii="Arial" w:hAnsi="Arial" w:cs="Arial"/>
          <w:color w:val="000000"/>
          <w:sz w:val="22"/>
          <w:szCs w:val="22"/>
        </w:rPr>
        <w:t>respond properly</w:t>
      </w:r>
      <w:r w:rsidR="007C29A1" w:rsidRPr="006F5420">
        <w:rPr>
          <w:rFonts w:ascii="Arial" w:hAnsi="Arial" w:cs="Arial"/>
          <w:color w:val="000000"/>
          <w:sz w:val="22"/>
          <w:szCs w:val="22"/>
        </w:rPr>
        <w:t>.</w:t>
      </w:r>
      <w:r w:rsidRPr="006F5420">
        <w:rPr>
          <w:rFonts w:ascii="Arial" w:hAnsi="Arial" w:cs="Arial"/>
          <w:color w:val="000000"/>
          <w:sz w:val="22"/>
          <w:szCs w:val="22"/>
        </w:rPr>
        <w:t xml:space="preserve"> </w:t>
      </w:r>
    </w:p>
    <w:p w:rsidR="00DE066B" w:rsidRPr="006F5420" w:rsidRDefault="00DE066B"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66"/>
        <w:rPr>
          <w:rFonts w:ascii="Arial" w:hAnsi="Arial" w:cs="Arial"/>
          <w:color w:val="000000"/>
          <w:sz w:val="22"/>
          <w:szCs w:val="22"/>
        </w:rPr>
      </w:pPr>
    </w:p>
    <w:p w:rsidR="00DE066B" w:rsidRPr="006F5420" w:rsidRDefault="00DE066B" w:rsidP="00CD092C">
      <w:p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color w:val="000000"/>
          <w:sz w:val="22"/>
          <w:szCs w:val="22"/>
        </w:rPr>
      </w:pPr>
      <w:r w:rsidRPr="006F5420">
        <w:rPr>
          <w:rFonts w:ascii="Arial" w:hAnsi="Arial" w:cs="Arial"/>
          <w:color w:val="000000"/>
          <w:sz w:val="22"/>
          <w:szCs w:val="22"/>
        </w:rPr>
        <w:t xml:space="preserve">(3) </w:t>
      </w:r>
      <w:r w:rsidR="00581606" w:rsidRPr="006F5420">
        <w:rPr>
          <w:rFonts w:ascii="Arial" w:hAnsi="Arial" w:cs="Arial"/>
          <w:color w:val="000000"/>
          <w:sz w:val="22"/>
          <w:szCs w:val="22"/>
        </w:rPr>
        <w:tab/>
      </w:r>
      <w:r w:rsidRPr="006F5420">
        <w:rPr>
          <w:rFonts w:ascii="Arial" w:hAnsi="Arial" w:cs="Arial"/>
          <w:color w:val="000000"/>
          <w:sz w:val="22"/>
          <w:szCs w:val="22"/>
        </w:rPr>
        <w:t>Administrative controls</w:t>
      </w:r>
      <w:r w:rsidR="00CC2F20" w:rsidRPr="006F5420">
        <w:rPr>
          <w:rFonts w:ascii="Arial" w:hAnsi="Arial" w:cs="Arial"/>
          <w:color w:val="000000"/>
          <w:sz w:val="22"/>
          <w:szCs w:val="22"/>
        </w:rPr>
        <w:t>,</w:t>
      </w:r>
      <w:r w:rsidRPr="006F5420">
        <w:rPr>
          <w:rFonts w:ascii="Arial" w:hAnsi="Arial" w:cs="Arial"/>
          <w:color w:val="000000"/>
          <w:sz w:val="22"/>
          <w:szCs w:val="22"/>
        </w:rPr>
        <w:t xml:space="preserve"> </w:t>
      </w:r>
      <w:r w:rsidR="00CC2F20" w:rsidRPr="006F5420">
        <w:rPr>
          <w:rFonts w:ascii="Arial" w:hAnsi="Arial" w:cs="Arial"/>
          <w:color w:val="000000"/>
          <w:sz w:val="22"/>
          <w:szCs w:val="22"/>
        </w:rPr>
        <w:t xml:space="preserve">which </w:t>
      </w:r>
      <w:r w:rsidRPr="006F5420">
        <w:rPr>
          <w:rFonts w:ascii="Arial" w:hAnsi="Arial" w:cs="Arial"/>
          <w:color w:val="000000"/>
          <w:sz w:val="22"/>
          <w:szCs w:val="22"/>
        </w:rPr>
        <w:t xml:space="preserve">include operational procedures or testing surveillances </w:t>
      </w:r>
      <w:proofErr w:type="gramStart"/>
      <w:r w:rsidRPr="006F5420">
        <w:rPr>
          <w:rFonts w:ascii="Arial" w:hAnsi="Arial" w:cs="Arial"/>
          <w:color w:val="000000"/>
          <w:sz w:val="22"/>
          <w:szCs w:val="22"/>
        </w:rPr>
        <w:t>that</w:t>
      </w:r>
      <w:proofErr w:type="gramEnd"/>
      <w:r w:rsidRPr="006F5420">
        <w:rPr>
          <w:rFonts w:ascii="Arial" w:hAnsi="Arial" w:cs="Arial"/>
          <w:color w:val="000000"/>
          <w:sz w:val="22"/>
          <w:szCs w:val="22"/>
        </w:rPr>
        <w:t xml:space="preserve"> personnel are trained to perform</w:t>
      </w:r>
      <w:r w:rsidR="007C29A1" w:rsidRPr="006F5420">
        <w:rPr>
          <w:rFonts w:ascii="Arial" w:hAnsi="Arial" w:cs="Arial"/>
          <w:color w:val="000000"/>
          <w:sz w:val="22"/>
          <w:szCs w:val="22"/>
        </w:rPr>
        <w:t>.</w:t>
      </w:r>
      <w:r w:rsidRPr="006F5420">
        <w:rPr>
          <w:rFonts w:ascii="Arial" w:hAnsi="Arial" w:cs="Arial"/>
          <w:color w:val="000000"/>
          <w:sz w:val="22"/>
          <w:szCs w:val="22"/>
        </w:rPr>
        <w:t xml:space="preserve"> </w:t>
      </w:r>
    </w:p>
    <w:p w:rsidR="00DE066B" w:rsidRPr="006F5420" w:rsidRDefault="00581606" w:rsidP="003927CD">
      <w:p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hanging="634"/>
        <w:rPr>
          <w:rFonts w:ascii="Arial" w:hAnsi="Arial" w:cs="Arial"/>
          <w:color w:val="000000"/>
          <w:sz w:val="22"/>
          <w:szCs w:val="22"/>
        </w:rPr>
      </w:pPr>
      <w:r w:rsidRPr="006F5420">
        <w:rPr>
          <w:rFonts w:ascii="Arial" w:hAnsi="Arial" w:cs="Arial"/>
          <w:color w:val="000000"/>
          <w:sz w:val="22"/>
          <w:szCs w:val="22"/>
        </w:rPr>
        <w:tab/>
      </w:r>
    </w:p>
    <w:p w:rsidR="00A443B0" w:rsidRPr="00A443B0" w:rsidRDefault="003D2003" w:rsidP="00A443B0">
      <w:pPr>
        <w:pStyle w:val="ListParagraph"/>
        <w:widowControl/>
        <w:numPr>
          <w:ilvl w:val="2"/>
          <w:numId w:val="28"/>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color w:val="FF0000"/>
          <w:sz w:val="22"/>
          <w:szCs w:val="22"/>
        </w:rPr>
        <w:sectPr w:rsidR="00A443B0" w:rsidRPr="00A443B0" w:rsidSect="00871B8C">
          <w:footerReference w:type="even" r:id="rId22"/>
          <w:type w:val="continuous"/>
          <w:pgSz w:w="12240" w:h="15840"/>
          <w:pgMar w:top="1080" w:right="1440" w:bottom="720" w:left="1440" w:header="1440" w:footer="1440" w:gutter="0"/>
          <w:cols w:space="720"/>
          <w:noEndnote/>
          <w:docGrid w:linePitch="326"/>
        </w:sectPr>
      </w:pPr>
      <w:r w:rsidRPr="00A443B0">
        <w:rPr>
          <w:rFonts w:ascii="Arial" w:hAnsi="Arial" w:cs="Arial"/>
          <w:color w:val="000000"/>
          <w:sz w:val="22"/>
          <w:szCs w:val="22"/>
        </w:rPr>
        <w:t xml:space="preserve">As part of the process area walk down, safety basis documentation reviews, and interviews, </w:t>
      </w:r>
      <w:r w:rsidR="00940999" w:rsidRPr="00A443B0">
        <w:rPr>
          <w:rFonts w:ascii="Arial" w:hAnsi="Arial" w:cs="Arial"/>
          <w:color w:val="000000"/>
          <w:sz w:val="22"/>
          <w:szCs w:val="22"/>
        </w:rPr>
        <w:t xml:space="preserve">verify that </w:t>
      </w:r>
      <w:r w:rsidRPr="00A443B0">
        <w:rPr>
          <w:rFonts w:ascii="Arial" w:hAnsi="Arial" w:cs="Arial"/>
          <w:color w:val="000000"/>
          <w:sz w:val="22"/>
          <w:szCs w:val="22"/>
        </w:rPr>
        <w:t xml:space="preserve">limits and controls identified in the safety evaluation are in existence and being used. </w:t>
      </w:r>
      <w:r w:rsidR="00F95B84" w:rsidRPr="00A443B0">
        <w:rPr>
          <w:rFonts w:ascii="Arial" w:hAnsi="Arial" w:cs="Arial"/>
          <w:color w:val="000000"/>
          <w:sz w:val="22"/>
          <w:szCs w:val="22"/>
        </w:rPr>
        <w:t xml:space="preserve"> </w:t>
      </w:r>
      <w:r w:rsidR="006C1B29" w:rsidRPr="00A443B0">
        <w:rPr>
          <w:rFonts w:ascii="Arial" w:hAnsi="Arial" w:cs="Arial"/>
          <w:color w:val="000000"/>
          <w:sz w:val="22"/>
          <w:szCs w:val="22"/>
        </w:rPr>
        <w:t>Also</w:t>
      </w:r>
      <w:r w:rsidR="006372BC" w:rsidRPr="00A443B0">
        <w:rPr>
          <w:rFonts w:ascii="Arial" w:hAnsi="Arial" w:cs="Arial"/>
          <w:color w:val="000000"/>
          <w:sz w:val="22"/>
          <w:szCs w:val="22"/>
        </w:rPr>
        <w:t>:</w:t>
      </w:r>
      <w:r w:rsidR="006372BC" w:rsidRPr="00A443B0">
        <w:rPr>
          <w:rFonts w:ascii="Arial" w:hAnsi="Arial" w:cs="Arial"/>
          <w:color w:val="FF0000"/>
          <w:sz w:val="22"/>
          <w:szCs w:val="22"/>
        </w:rPr>
        <w:tab/>
      </w:r>
    </w:p>
    <w:p w:rsidR="00CC2F20" w:rsidRPr="00A443B0" w:rsidRDefault="00CC2F20">
      <w:pPr>
        <w:widowControl/>
        <w:autoSpaceDE/>
        <w:autoSpaceDN/>
        <w:adjustRightInd/>
        <w:rPr>
          <w:rFonts w:ascii="Arial" w:hAnsi="Arial" w:cs="Arial"/>
          <w:sz w:val="22"/>
          <w:szCs w:val="22"/>
        </w:rPr>
      </w:pPr>
    </w:p>
    <w:p w:rsidR="006372BC" w:rsidRPr="006F5420" w:rsidRDefault="006372BC" w:rsidP="00711179">
      <w:pPr>
        <w:numPr>
          <w:ilvl w:val="3"/>
          <w:numId w:val="28"/>
        </w:numPr>
        <w:tabs>
          <w:tab w:val="left" w:pos="274"/>
          <w:tab w:val="left" w:pos="806"/>
          <w:tab w:val="left" w:pos="1440"/>
          <w:tab w:val="left" w:pos="207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6F5420">
        <w:rPr>
          <w:rFonts w:ascii="Arial" w:hAnsi="Arial" w:cs="Arial"/>
          <w:sz w:val="22"/>
          <w:szCs w:val="22"/>
        </w:rPr>
        <w:t>Verify the physical presence o</w:t>
      </w:r>
      <w:r w:rsidR="00CC2F20" w:rsidRPr="006F5420">
        <w:rPr>
          <w:rFonts w:ascii="Arial" w:hAnsi="Arial" w:cs="Arial"/>
          <w:sz w:val="22"/>
          <w:szCs w:val="22"/>
        </w:rPr>
        <w:t xml:space="preserve">f passive and active engineered </w:t>
      </w:r>
      <w:r w:rsidRPr="006F5420">
        <w:rPr>
          <w:rFonts w:ascii="Arial" w:hAnsi="Arial" w:cs="Arial"/>
          <w:sz w:val="22"/>
          <w:szCs w:val="22"/>
        </w:rPr>
        <w:t>safety controls as described in the safety analyses;</w:t>
      </w:r>
    </w:p>
    <w:p w:rsidR="006372BC" w:rsidRPr="006F5420" w:rsidRDefault="006372BC" w:rsidP="00CD092C">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72BC" w:rsidRPr="006F5420" w:rsidRDefault="006C1B29" w:rsidP="00711179">
      <w:pPr>
        <w:numPr>
          <w:ilvl w:val="3"/>
          <w:numId w:val="28"/>
        </w:numPr>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Verify that </w:t>
      </w:r>
      <w:r w:rsidR="006372BC" w:rsidRPr="006F5420">
        <w:rPr>
          <w:rFonts w:ascii="Arial" w:hAnsi="Arial" w:cs="Arial"/>
          <w:sz w:val="22"/>
          <w:szCs w:val="22"/>
        </w:rPr>
        <w:t>the safety controls are capable of providing the safety function as described in the safety analyses;</w:t>
      </w:r>
    </w:p>
    <w:p w:rsidR="006372BC" w:rsidRPr="006F5420" w:rsidRDefault="006372BC" w:rsidP="00CD092C">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F5420">
        <w:rPr>
          <w:rFonts w:ascii="Arial" w:hAnsi="Arial" w:cs="Arial"/>
          <w:sz w:val="22"/>
          <w:szCs w:val="22"/>
        </w:rPr>
        <w:tab/>
      </w:r>
    </w:p>
    <w:p w:rsidR="006372BC" w:rsidRPr="006F5420" w:rsidRDefault="006C1B29" w:rsidP="00711179">
      <w:pPr>
        <w:numPr>
          <w:ilvl w:val="3"/>
          <w:numId w:val="28"/>
        </w:numPr>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Observe </w:t>
      </w:r>
      <w:r w:rsidR="006372BC" w:rsidRPr="006F5420">
        <w:rPr>
          <w:rFonts w:ascii="Arial" w:hAnsi="Arial" w:cs="Arial"/>
          <w:sz w:val="22"/>
          <w:szCs w:val="22"/>
        </w:rPr>
        <w:t xml:space="preserve">the condition of the safety controls to </w:t>
      </w:r>
      <w:r w:rsidR="001F07F1" w:rsidRPr="006F5420">
        <w:rPr>
          <w:rFonts w:ascii="Arial" w:hAnsi="Arial" w:cs="Arial"/>
          <w:sz w:val="22"/>
          <w:szCs w:val="22"/>
        </w:rPr>
        <w:t xml:space="preserve">verify </w:t>
      </w:r>
      <w:r w:rsidR="006372BC" w:rsidRPr="006F5420">
        <w:rPr>
          <w:rFonts w:ascii="Arial" w:hAnsi="Arial" w:cs="Arial"/>
          <w:sz w:val="22"/>
          <w:szCs w:val="22"/>
        </w:rPr>
        <w:t>operability; and</w:t>
      </w:r>
    </w:p>
    <w:p w:rsidR="006372BC" w:rsidRPr="006F5420" w:rsidRDefault="006372BC" w:rsidP="00CD092C">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372BC" w:rsidRPr="006F5420" w:rsidRDefault="006372BC" w:rsidP="00711179">
      <w:pPr>
        <w:numPr>
          <w:ilvl w:val="3"/>
          <w:numId w:val="28"/>
        </w:numPr>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F5420">
        <w:rPr>
          <w:rFonts w:ascii="Arial" w:hAnsi="Arial" w:cs="Arial"/>
          <w:sz w:val="22"/>
          <w:szCs w:val="22"/>
        </w:rPr>
        <w:t>Verify that potential accident scenarios are covered.</w:t>
      </w:r>
    </w:p>
    <w:p w:rsidR="00DE066B" w:rsidRPr="006F5420" w:rsidRDefault="00DE066B"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color w:val="000000"/>
          <w:sz w:val="22"/>
          <w:szCs w:val="22"/>
        </w:rPr>
      </w:pPr>
    </w:p>
    <w:p w:rsidR="0028046F" w:rsidRPr="006F5420" w:rsidRDefault="0094099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color w:val="000000"/>
          <w:sz w:val="22"/>
          <w:szCs w:val="22"/>
        </w:rPr>
      </w:pPr>
      <w:r w:rsidRPr="006F5420">
        <w:rPr>
          <w:rFonts w:ascii="Arial" w:hAnsi="Arial" w:cs="Arial"/>
          <w:color w:val="000000"/>
          <w:sz w:val="22"/>
          <w:szCs w:val="22"/>
        </w:rPr>
        <w:t>In addition, review w</w:t>
      </w:r>
      <w:r w:rsidR="006372BC" w:rsidRPr="006F5420">
        <w:rPr>
          <w:rFonts w:ascii="Arial" w:hAnsi="Arial" w:cs="Arial"/>
          <w:color w:val="000000"/>
          <w:sz w:val="22"/>
          <w:szCs w:val="22"/>
        </w:rPr>
        <w:t>ork-</w:t>
      </w:r>
      <w:proofErr w:type="spellStart"/>
      <w:r w:rsidR="006372BC" w:rsidRPr="006F5420">
        <w:rPr>
          <w:rFonts w:ascii="Arial" w:hAnsi="Arial" w:cs="Arial"/>
          <w:color w:val="000000"/>
          <w:sz w:val="22"/>
          <w:szCs w:val="22"/>
        </w:rPr>
        <w:t>arounds</w:t>
      </w:r>
      <w:proofErr w:type="spellEnd"/>
      <w:r w:rsidR="006372BC" w:rsidRPr="006F5420">
        <w:rPr>
          <w:rFonts w:ascii="Arial" w:hAnsi="Arial" w:cs="Arial"/>
          <w:color w:val="000000"/>
          <w:sz w:val="22"/>
          <w:szCs w:val="22"/>
        </w:rPr>
        <w:t xml:space="preserve"> or compensatory measures that have been put in place to provide the essential function(s) of a non-functioning safety control to ensure that the safety of the system remains within acceptable limits.  </w:t>
      </w:r>
      <w:r w:rsidR="00D42BFA">
        <w:rPr>
          <w:rFonts w:ascii="Arial" w:hAnsi="Arial" w:cs="Arial"/>
          <w:color w:val="000000"/>
          <w:sz w:val="22"/>
          <w:szCs w:val="22"/>
        </w:rPr>
        <w:t>Confirm t</w:t>
      </w:r>
      <w:r w:rsidR="006372BC" w:rsidRPr="006F5420">
        <w:rPr>
          <w:rFonts w:ascii="Arial" w:hAnsi="Arial" w:cs="Arial"/>
          <w:color w:val="000000"/>
          <w:sz w:val="22"/>
          <w:szCs w:val="22"/>
        </w:rPr>
        <w:t xml:space="preserve">he system </w:t>
      </w:r>
      <w:r w:rsidR="00D42BFA">
        <w:rPr>
          <w:rFonts w:ascii="Arial" w:hAnsi="Arial" w:cs="Arial"/>
          <w:color w:val="000000"/>
          <w:sz w:val="22"/>
          <w:szCs w:val="22"/>
        </w:rPr>
        <w:t xml:space="preserve">would </w:t>
      </w:r>
      <w:r w:rsidR="006372BC" w:rsidRPr="006F5420">
        <w:rPr>
          <w:rFonts w:ascii="Arial" w:hAnsi="Arial" w:cs="Arial"/>
          <w:color w:val="000000"/>
          <w:sz w:val="22"/>
          <w:szCs w:val="22"/>
        </w:rPr>
        <w:t>be</w:t>
      </w:r>
      <w:r w:rsidR="00D42BFA">
        <w:rPr>
          <w:rFonts w:ascii="Arial" w:hAnsi="Arial" w:cs="Arial"/>
          <w:color w:val="000000"/>
          <w:sz w:val="22"/>
          <w:szCs w:val="22"/>
        </w:rPr>
        <w:t xml:space="preserve"> </w:t>
      </w:r>
      <w:r w:rsidR="006372BC" w:rsidRPr="006F5420">
        <w:rPr>
          <w:rFonts w:ascii="Arial" w:hAnsi="Arial" w:cs="Arial"/>
          <w:color w:val="000000"/>
          <w:sz w:val="22"/>
          <w:szCs w:val="22"/>
        </w:rPr>
        <w:t xml:space="preserve">able to respond to an upset condition that could affect safety.  Determine whether </w:t>
      </w:r>
      <w:r w:rsidR="00D42BFA">
        <w:rPr>
          <w:rFonts w:ascii="Arial" w:hAnsi="Arial" w:cs="Arial"/>
          <w:color w:val="000000"/>
          <w:sz w:val="22"/>
          <w:szCs w:val="22"/>
        </w:rPr>
        <w:t xml:space="preserve">the </w:t>
      </w:r>
      <w:r w:rsidR="006372BC" w:rsidRPr="006F5420">
        <w:rPr>
          <w:rFonts w:ascii="Arial" w:hAnsi="Arial" w:cs="Arial"/>
          <w:color w:val="000000"/>
          <w:sz w:val="22"/>
          <w:szCs w:val="22"/>
        </w:rPr>
        <w:t>operator work-</w:t>
      </w:r>
      <w:r w:rsidR="00CD092C" w:rsidRPr="006F5420">
        <w:rPr>
          <w:rFonts w:ascii="Arial" w:hAnsi="Arial" w:cs="Arial"/>
          <w:color w:val="000000"/>
          <w:sz w:val="22"/>
          <w:szCs w:val="22"/>
        </w:rPr>
        <w:t>around</w:t>
      </w:r>
      <w:r w:rsidR="006372BC" w:rsidRPr="006F5420">
        <w:rPr>
          <w:rFonts w:ascii="Arial" w:hAnsi="Arial" w:cs="Arial"/>
          <w:color w:val="000000"/>
          <w:sz w:val="22"/>
          <w:szCs w:val="22"/>
        </w:rPr>
        <w:t xml:space="preserve"> </w:t>
      </w:r>
      <w:r w:rsidR="00CD092C" w:rsidRPr="006F5420">
        <w:rPr>
          <w:rFonts w:ascii="Arial" w:hAnsi="Arial" w:cs="Arial"/>
          <w:color w:val="000000"/>
          <w:sz w:val="22"/>
          <w:szCs w:val="22"/>
        </w:rPr>
        <w:t>is</w:t>
      </w:r>
      <w:r w:rsidR="006372BC" w:rsidRPr="006F5420">
        <w:rPr>
          <w:rFonts w:ascii="Arial" w:hAnsi="Arial" w:cs="Arial"/>
          <w:color w:val="000000"/>
          <w:sz w:val="22"/>
          <w:szCs w:val="22"/>
        </w:rPr>
        <w:t xml:space="preserve"> incorporated into temporary operating inspections, postings, etc.</w:t>
      </w:r>
    </w:p>
    <w:p w:rsidR="003927CD" w:rsidRPr="00A443B0" w:rsidRDefault="001F07F1" w:rsidP="00B35F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6F5420">
        <w:rPr>
          <w:rFonts w:ascii="Arial" w:hAnsi="Arial" w:cs="Arial"/>
          <w:color w:val="000000"/>
          <w:sz w:val="22"/>
          <w:szCs w:val="22"/>
        </w:rPr>
        <w:tab/>
      </w:r>
      <w:r w:rsidRPr="006F5420">
        <w:rPr>
          <w:rFonts w:ascii="Arial" w:hAnsi="Arial" w:cs="Arial"/>
          <w:color w:val="000000"/>
          <w:sz w:val="22"/>
          <w:szCs w:val="22"/>
        </w:rPr>
        <w:tab/>
      </w:r>
    </w:p>
    <w:p w:rsidR="00A76EC8" w:rsidRPr="00F40C1C" w:rsidRDefault="00A76EC8" w:rsidP="00B35F2F">
      <w:pPr>
        <w:numPr>
          <w:ilvl w:val="0"/>
          <w:numId w:val="15"/>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color w:val="000000"/>
          <w:sz w:val="22"/>
          <w:szCs w:val="22"/>
        </w:rPr>
      </w:pPr>
      <w:r w:rsidRPr="00F40C1C">
        <w:rPr>
          <w:rFonts w:ascii="Arial" w:hAnsi="Arial" w:cs="Arial"/>
          <w:color w:val="000000"/>
          <w:sz w:val="22"/>
          <w:szCs w:val="22"/>
        </w:rPr>
        <w:t xml:space="preserve">Review </w:t>
      </w:r>
      <w:r w:rsidR="00B719FE" w:rsidRPr="00F40C1C">
        <w:rPr>
          <w:rFonts w:ascii="Arial" w:hAnsi="Arial" w:cs="Arial"/>
          <w:color w:val="000000"/>
          <w:sz w:val="22"/>
          <w:szCs w:val="22"/>
        </w:rPr>
        <w:t xml:space="preserve">a sample of </w:t>
      </w:r>
      <w:r w:rsidRPr="00F40C1C">
        <w:rPr>
          <w:rFonts w:ascii="Arial" w:hAnsi="Arial" w:cs="Arial"/>
          <w:color w:val="000000"/>
          <w:sz w:val="22"/>
          <w:szCs w:val="22"/>
        </w:rPr>
        <w:t xml:space="preserve">operating procedures for the process areas chosen in 02.01 </w:t>
      </w:r>
      <w:r w:rsidR="00FF3FB2" w:rsidRPr="00F40C1C">
        <w:rPr>
          <w:rFonts w:ascii="Arial" w:hAnsi="Arial" w:cs="Arial"/>
          <w:color w:val="000000"/>
          <w:sz w:val="22"/>
          <w:szCs w:val="22"/>
        </w:rPr>
        <w:t xml:space="preserve">to </w:t>
      </w:r>
      <w:r w:rsidRPr="00F40C1C">
        <w:rPr>
          <w:rFonts w:ascii="Arial" w:hAnsi="Arial" w:cs="Arial"/>
          <w:color w:val="000000"/>
          <w:sz w:val="22"/>
          <w:szCs w:val="22"/>
        </w:rPr>
        <w:t>determine if administrative controls have been established and properly communicated to workers</w:t>
      </w:r>
      <w:r w:rsidR="00711179" w:rsidRPr="00F40C1C">
        <w:rPr>
          <w:rFonts w:ascii="Arial" w:hAnsi="Arial" w:cs="Arial"/>
          <w:color w:val="000000"/>
          <w:sz w:val="22"/>
          <w:szCs w:val="22"/>
        </w:rPr>
        <w:t>.</w:t>
      </w:r>
    </w:p>
    <w:p w:rsidR="00FF3FB2" w:rsidRPr="006F5420" w:rsidRDefault="00FF3FB2" w:rsidP="00CD092C">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2070"/>
        <w:rPr>
          <w:rFonts w:ascii="Arial" w:hAnsi="Arial" w:cs="Arial"/>
          <w:color w:val="000000"/>
          <w:sz w:val="22"/>
          <w:szCs w:val="22"/>
        </w:rPr>
      </w:pPr>
    </w:p>
    <w:p w:rsidR="00940999" w:rsidRPr="006F5420" w:rsidRDefault="007D3A0D" w:rsidP="00CC2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r>
        <w:rPr>
          <w:rFonts w:ascii="Arial" w:hAnsi="Arial" w:cs="Arial"/>
          <w:color w:val="000000"/>
          <w:sz w:val="22"/>
          <w:szCs w:val="22"/>
        </w:rPr>
        <w:t>D</w:t>
      </w:r>
      <w:r w:rsidR="00FF3FB2" w:rsidRPr="006F5420">
        <w:rPr>
          <w:rFonts w:ascii="Arial" w:hAnsi="Arial" w:cs="Arial"/>
          <w:color w:val="000000"/>
          <w:sz w:val="22"/>
          <w:szCs w:val="22"/>
        </w:rPr>
        <w:t xml:space="preserve">etermine whether required actions identified in the ISA Summary or safety analyses have been correctly transcribed into written operating procedures and </w:t>
      </w:r>
      <w:r w:rsidR="00CC2F20" w:rsidRPr="006F5420">
        <w:rPr>
          <w:rFonts w:ascii="Arial" w:hAnsi="Arial" w:cs="Arial"/>
          <w:color w:val="000000"/>
          <w:sz w:val="22"/>
          <w:szCs w:val="22"/>
        </w:rPr>
        <w:t xml:space="preserve">are </w:t>
      </w:r>
      <w:r w:rsidR="00FF3FB2" w:rsidRPr="006F5420">
        <w:rPr>
          <w:rFonts w:ascii="Arial" w:hAnsi="Arial" w:cs="Arial"/>
          <w:color w:val="000000"/>
          <w:sz w:val="22"/>
          <w:szCs w:val="22"/>
        </w:rPr>
        <w:t xml:space="preserve">available to operators.  </w:t>
      </w:r>
      <w:r w:rsidR="00B719FE" w:rsidRPr="006F5420">
        <w:rPr>
          <w:rFonts w:ascii="Arial" w:hAnsi="Arial" w:cs="Arial"/>
          <w:color w:val="000000"/>
          <w:sz w:val="22"/>
          <w:szCs w:val="22"/>
        </w:rPr>
        <w:t xml:space="preserve">A </w:t>
      </w:r>
      <w:r w:rsidR="003A455C" w:rsidRPr="006F5420">
        <w:rPr>
          <w:rFonts w:ascii="Arial" w:hAnsi="Arial" w:cs="Arial"/>
          <w:color w:val="000000"/>
          <w:sz w:val="22"/>
          <w:szCs w:val="22"/>
        </w:rPr>
        <w:t xml:space="preserve">sampling of </w:t>
      </w:r>
      <w:r w:rsidR="00F50FC6" w:rsidRPr="006F5420">
        <w:rPr>
          <w:rFonts w:ascii="Arial" w:hAnsi="Arial" w:cs="Arial"/>
          <w:color w:val="000000"/>
          <w:sz w:val="22"/>
          <w:szCs w:val="22"/>
        </w:rPr>
        <w:t xml:space="preserve">risk significant </w:t>
      </w:r>
      <w:r w:rsidR="00B719FE" w:rsidRPr="006F5420">
        <w:rPr>
          <w:rFonts w:ascii="Arial" w:hAnsi="Arial" w:cs="Arial"/>
          <w:color w:val="000000"/>
          <w:sz w:val="22"/>
          <w:szCs w:val="22"/>
        </w:rPr>
        <w:t>o</w:t>
      </w:r>
      <w:r w:rsidR="003D2003" w:rsidRPr="006F5420">
        <w:rPr>
          <w:rFonts w:ascii="Arial" w:hAnsi="Arial" w:cs="Arial"/>
          <w:color w:val="000000"/>
          <w:sz w:val="22"/>
          <w:szCs w:val="22"/>
        </w:rPr>
        <w:t xml:space="preserve">perating procedures should be reviewed to determine whether </w:t>
      </w:r>
      <w:r w:rsidR="00CC2F20" w:rsidRPr="006F5420">
        <w:rPr>
          <w:rFonts w:ascii="Arial" w:hAnsi="Arial" w:cs="Arial"/>
          <w:color w:val="000000"/>
          <w:sz w:val="22"/>
          <w:szCs w:val="22"/>
        </w:rPr>
        <w:t xml:space="preserve">they contain </w:t>
      </w:r>
      <w:r w:rsidR="003D2003" w:rsidRPr="006F5420">
        <w:rPr>
          <w:rFonts w:ascii="Arial" w:hAnsi="Arial" w:cs="Arial"/>
          <w:color w:val="000000"/>
          <w:sz w:val="22"/>
          <w:szCs w:val="22"/>
        </w:rPr>
        <w:t>safety limits on controlled parameters and safety control systems</w:t>
      </w:r>
      <w:r w:rsidR="00CC2F20" w:rsidRPr="006F5420">
        <w:rPr>
          <w:rFonts w:ascii="Arial" w:hAnsi="Arial" w:cs="Arial"/>
          <w:color w:val="000000"/>
          <w:sz w:val="22"/>
          <w:szCs w:val="22"/>
        </w:rPr>
        <w:t xml:space="preserve">.  </w:t>
      </w:r>
      <w:r>
        <w:rPr>
          <w:rFonts w:ascii="Arial" w:hAnsi="Arial" w:cs="Arial"/>
          <w:color w:val="000000"/>
          <w:sz w:val="22"/>
          <w:szCs w:val="22"/>
        </w:rPr>
        <w:t>E</w:t>
      </w:r>
      <w:r w:rsidR="00FF3FB2" w:rsidRPr="006F5420">
        <w:rPr>
          <w:rFonts w:ascii="Arial" w:hAnsi="Arial" w:cs="Arial"/>
          <w:color w:val="000000"/>
          <w:sz w:val="22"/>
          <w:szCs w:val="22"/>
        </w:rPr>
        <w:t>valuate the procedures</w:t>
      </w:r>
      <w:r w:rsidR="00B719FE" w:rsidRPr="006F5420">
        <w:rPr>
          <w:rFonts w:ascii="Arial" w:hAnsi="Arial" w:cs="Arial"/>
          <w:color w:val="000000"/>
          <w:sz w:val="22"/>
          <w:szCs w:val="22"/>
        </w:rPr>
        <w:t>’</w:t>
      </w:r>
      <w:r w:rsidR="00FF3FB2" w:rsidRPr="006F5420">
        <w:rPr>
          <w:rFonts w:ascii="Arial" w:hAnsi="Arial" w:cs="Arial"/>
          <w:color w:val="000000"/>
          <w:sz w:val="22"/>
          <w:szCs w:val="22"/>
        </w:rPr>
        <w:t xml:space="preserve"> contents with respect to process operating limits, operator responses for upset conditions, safety systems and functions, precautions, and warnings.  </w:t>
      </w:r>
    </w:p>
    <w:p w:rsidR="00940999" w:rsidRPr="006F5420" w:rsidRDefault="00940999" w:rsidP="00CC2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p>
    <w:p w:rsidR="00FF3FB2" w:rsidRPr="006F5420" w:rsidRDefault="007D3A0D" w:rsidP="00CC2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r>
        <w:rPr>
          <w:rFonts w:ascii="Arial" w:hAnsi="Arial" w:cs="Arial"/>
          <w:color w:val="000000"/>
          <w:sz w:val="22"/>
          <w:szCs w:val="22"/>
        </w:rPr>
        <w:t>E</w:t>
      </w:r>
      <w:r w:rsidR="00FF3FB2" w:rsidRPr="006F5420">
        <w:rPr>
          <w:rFonts w:ascii="Arial" w:hAnsi="Arial" w:cs="Arial"/>
          <w:color w:val="000000"/>
          <w:sz w:val="22"/>
          <w:szCs w:val="22"/>
        </w:rPr>
        <w:t>valuate whether procedures adequ</w:t>
      </w:r>
      <w:r w:rsidR="00FC5B4C" w:rsidRPr="006F5420">
        <w:rPr>
          <w:rFonts w:ascii="Arial" w:hAnsi="Arial" w:cs="Arial"/>
          <w:color w:val="000000"/>
          <w:sz w:val="22"/>
          <w:szCs w:val="22"/>
        </w:rPr>
        <w:t>ately address various operational</w:t>
      </w:r>
      <w:r w:rsidR="00FF3FB2" w:rsidRPr="006F5420">
        <w:rPr>
          <w:rFonts w:ascii="Arial" w:hAnsi="Arial" w:cs="Arial"/>
          <w:color w:val="000000"/>
          <w:sz w:val="22"/>
          <w:szCs w:val="22"/>
        </w:rPr>
        <w:t xml:space="preserve"> aspects, including startup, temporary operation, and shutdown as required by license condition or licensee policy/procedure.  Instructions and criteria for shutdown and actions to be taken during abnormal operations should be specified, including the limits selected for a commitment to action.  </w:t>
      </w:r>
    </w:p>
    <w:p w:rsidR="00FF3FB2" w:rsidRPr="006F5420" w:rsidRDefault="00FF3FB2" w:rsidP="00CC2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p>
    <w:p w:rsidR="00E118E0" w:rsidRPr="006F5420" w:rsidRDefault="007D3A0D" w:rsidP="00E118E0">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r>
        <w:rPr>
          <w:rFonts w:ascii="Arial" w:hAnsi="Arial" w:cs="Arial"/>
          <w:color w:val="000000"/>
          <w:sz w:val="22"/>
          <w:szCs w:val="22"/>
        </w:rPr>
        <w:t>D</w:t>
      </w:r>
      <w:r w:rsidR="00E118E0" w:rsidRPr="006F5420">
        <w:rPr>
          <w:rFonts w:ascii="Arial" w:hAnsi="Arial" w:cs="Arial"/>
          <w:color w:val="000000"/>
          <w:sz w:val="22"/>
          <w:szCs w:val="22"/>
        </w:rPr>
        <w:t xml:space="preserve">etermine whether operators and technicians are adequately implementing safety controls in selected procedures.  This can be done by observing </w:t>
      </w:r>
      <w:proofErr w:type="gramStart"/>
      <w:ins w:id="5" w:author="KAB7" w:date="2014-01-13T08:27:00Z">
        <w:r w:rsidR="00A45C0C" w:rsidRPr="006F5420">
          <w:rPr>
            <w:rFonts w:ascii="Arial" w:hAnsi="Arial" w:cs="Arial"/>
            <w:color w:val="000000"/>
            <w:sz w:val="22"/>
            <w:szCs w:val="22"/>
          </w:rPr>
          <w:t>operators‘ performance</w:t>
        </w:r>
      </w:ins>
      <w:proofErr w:type="gramEnd"/>
      <w:r w:rsidR="00E118E0" w:rsidRPr="006F5420">
        <w:rPr>
          <w:rFonts w:ascii="Arial" w:hAnsi="Arial" w:cs="Arial"/>
          <w:color w:val="000000"/>
          <w:sz w:val="22"/>
          <w:szCs w:val="22"/>
        </w:rPr>
        <w:t xml:space="preserve"> to determine if they are adhering to applicable safety procedures, particularly with regard to the adequacy of precautions taken for radiological, chemical, toxicological, fire protection, and control of nuclear material.  Observ</w:t>
      </w:r>
      <w:r>
        <w:rPr>
          <w:rFonts w:ascii="Arial" w:hAnsi="Arial" w:cs="Arial"/>
          <w:color w:val="000000"/>
          <w:sz w:val="22"/>
          <w:szCs w:val="22"/>
        </w:rPr>
        <w:t>e</w:t>
      </w:r>
      <w:r w:rsidR="005B0040">
        <w:rPr>
          <w:rFonts w:ascii="Arial" w:hAnsi="Arial" w:cs="Arial"/>
          <w:color w:val="000000"/>
          <w:sz w:val="22"/>
          <w:szCs w:val="22"/>
        </w:rPr>
        <w:t xml:space="preserve"> </w:t>
      </w:r>
      <w:r w:rsidR="00E118E0" w:rsidRPr="006F5420">
        <w:rPr>
          <w:rFonts w:ascii="Arial" w:hAnsi="Arial" w:cs="Arial"/>
          <w:color w:val="000000"/>
          <w:sz w:val="22"/>
          <w:szCs w:val="22"/>
        </w:rPr>
        <w:t xml:space="preserve">and </w:t>
      </w:r>
      <w:r w:rsidR="003927CD">
        <w:rPr>
          <w:rFonts w:ascii="Arial" w:hAnsi="Arial" w:cs="Arial"/>
          <w:color w:val="000000"/>
          <w:sz w:val="22"/>
          <w:szCs w:val="22"/>
        </w:rPr>
        <w:t xml:space="preserve">talk </w:t>
      </w:r>
      <w:r w:rsidR="003927CD" w:rsidRPr="006F5420">
        <w:rPr>
          <w:rFonts w:ascii="Arial" w:hAnsi="Arial" w:cs="Arial"/>
          <w:color w:val="000000"/>
          <w:sz w:val="22"/>
          <w:szCs w:val="22"/>
        </w:rPr>
        <w:t>with</w:t>
      </w:r>
      <w:r w:rsidR="00E118E0" w:rsidRPr="006F5420">
        <w:rPr>
          <w:rFonts w:ascii="Arial" w:hAnsi="Arial" w:cs="Arial"/>
          <w:color w:val="000000"/>
          <w:sz w:val="22"/>
          <w:szCs w:val="22"/>
        </w:rPr>
        <w:t xml:space="preserve"> operators </w:t>
      </w:r>
      <w:r>
        <w:rPr>
          <w:rFonts w:ascii="Arial" w:hAnsi="Arial" w:cs="Arial"/>
          <w:color w:val="000000"/>
          <w:sz w:val="22"/>
          <w:szCs w:val="22"/>
        </w:rPr>
        <w:t xml:space="preserve">to </w:t>
      </w:r>
      <w:r w:rsidR="00E118E0" w:rsidRPr="006F5420">
        <w:rPr>
          <w:rFonts w:ascii="Arial" w:hAnsi="Arial" w:cs="Arial"/>
          <w:color w:val="000000"/>
          <w:sz w:val="22"/>
          <w:szCs w:val="22"/>
        </w:rPr>
        <w:t xml:space="preserve">determine whether operators know and understand process conditions, safety limits on controlled parameters and safety controls, and </w:t>
      </w:r>
      <w:r>
        <w:rPr>
          <w:rFonts w:ascii="Arial" w:hAnsi="Arial" w:cs="Arial"/>
          <w:color w:val="000000"/>
          <w:sz w:val="22"/>
          <w:szCs w:val="22"/>
        </w:rPr>
        <w:t xml:space="preserve">whether they </w:t>
      </w:r>
      <w:r w:rsidR="00E118E0" w:rsidRPr="006F5420">
        <w:rPr>
          <w:rFonts w:ascii="Arial" w:hAnsi="Arial" w:cs="Arial"/>
          <w:color w:val="000000"/>
          <w:sz w:val="22"/>
          <w:szCs w:val="22"/>
        </w:rPr>
        <w:t xml:space="preserve">have the skill to follow the procedures. </w:t>
      </w:r>
      <w:r w:rsidR="003927CD">
        <w:rPr>
          <w:rFonts w:ascii="Arial" w:hAnsi="Arial" w:cs="Arial"/>
          <w:color w:val="000000"/>
          <w:sz w:val="22"/>
          <w:szCs w:val="22"/>
        </w:rPr>
        <w:t xml:space="preserve"> </w:t>
      </w:r>
      <w:r>
        <w:rPr>
          <w:rFonts w:ascii="Arial" w:hAnsi="Arial" w:cs="Arial"/>
          <w:color w:val="000000"/>
          <w:sz w:val="22"/>
          <w:szCs w:val="22"/>
        </w:rPr>
        <w:t>B</w:t>
      </w:r>
      <w:r w:rsidR="00E118E0" w:rsidRPr="006F5420">
        <w:rPr>
          <w:rFonts w:ascii="Arial" w:hAnsi="Arial" w:cs="Arial"/>
          <w:color w:val="000000"/>
          <w:sz w:val="22"/>
          <w:szCs w:val="22"/>
        </w:rPr>
        <w:t>e alert to any conditions that are unsafe</w:t>
      </w:r>
      <w:r>
        <w:rPr>
          <w:rFonts w:ascii="Arial" w:hAnsi="Arial" w:cs="Arial"/>
          <w:color w:val="000000"/>
          <w:sz w:val="22"/>
          <w:szCs w:val="22"/>
        </w:rPr>
        <w:t>,</w:t>
      </w:r>
      <w:r w:rsidR="008429E9" w:rsidRPr="006F5420">
        <w:rPr>
          <w:rFonts w:ascii="Arial" w:hAnsi="Arial" w:cs="Arial"/>
          <w:color w:val="000000"/>
          <w:sz w:val="22"/>
          <w:szCs w:val="22"/>
        </w:rPr>
        <w:t xml:space="preserve"> and</w:t>
      </w:r>
      <w:r w:rsidR="00E118E0" w:rsidRPr="006F5420">
        <w:rPr>
          <w:rFonts w:ascii="Arial" w:hAnsi="Arial" w:cs="Arial"/>
          <w:color w:val="000000"/>
          <w:sz w:val="22"/>
          <w:szCs w:val="22"/>
        </w:rPr>
        <w:t xml:space="preserve"> </w:t>
      </w:r>
      <w:r>
        <w:rPr>
          <w:rFonts w:ascii="Arial" w:hAnsi="Arial" w:cs="Arial"/>
          <w:color w:val="000000"/>
          <w:sz w:val="22"/>
          <w:szCs w:val="22"/>
        </w:rPr>
        <w:t xml:space="preserve">note </w:t>
      </w:r>
      <w:r w:rsidR="00E118E0" w:rsidRPr="006F5420">
        <w:rPr>
          <w:rFonts w:ascii="Arial" w:hAnsi="Arial" w:cs="Arial"/>
          <w:color w:val="000000"/>
          <w:sz w:val="22"/>
          <w:szCs w:val="22"/>
        </w:rPr>
        <w:t xml:space="preserve">whether or not they are being performed in accordance with approved procedures, regulatory requirements, or license commitments.  </w:t>
      </w:r>
    </w:p>
    <w:p w:rsidR="00A443B0" w:rsidRDefault="00A443B0" w:rsidP="00CC2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6" w:author="btc1" w:date="2014-01-22T14:08:00Z"/>
          <w:rFonts w:ascii="Arial" w:hAnsi="Arial" w:cs="Arial"/>
          <w:color w:val="000000"/>
          <w:sz w:val="22"/>
          <w:szCs w:val="22"/>
        </w:rPr>
        <w:sectPr w:rsidR="00A443B0" w:rsidSect="00374464">
          <w:pgSz w:w="12240" w:h="15840"/>
          <w:pgMar w:top="1440" w:right="1440" w:bottom="1440" w:left="1440" w:header="1440" w:footer="1440" w:gutter="0"/>
          <w:cols w:space="720"/>
          <w:noEndnote/>
          <w:docGrid w:linePitch="326"/>
        </w:sectPr>
      </w:pPr>
    </w:p>
    <w:p w:rsidR="00E118E0" w:rsidRPr="006F5420" w:rsidRDefault="00E118E0" w:rsidP="00CC2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p>
    <w:p w:rsidR="00FF3FB2" w:rsidRPr="006F5420" w:rsidRDefault="007D3A0D" w:rsidP="00CC2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r>
        <w:rPr>
          <w:rFonts w:ascii="Arial" w:hAnsi="Arial" w:cs="Arial"/>
          <w:color w:val="000000"/>
          <w:sz w:val="22"/>
          <w:szCs w:val="22"/>
        </w:rPr>
        <w:t>V</w:t>
      </w:r>
      <w:r w:rsidR="00940999" w:rsidRPr="006F5420">
        <w:rPr>
          <w:rFonts w:ascii="Arial" w:hAnsi="Arial" w:cs="Arial"/>
          <w:color w:val="000000"/>
          <w:sz w:val="22"/>
          <w:szCs w:val="22"/>
        </w:rPr>
        <w:t xml:space="preserve">erify </w:t>
      </w:r>
      <w:r>
        <w:rPr>
          <w:rFonts w:ascii="Arial" w:hAnsi="Arial" w:cs="Arial"/>
          <w:color w:val="000000"/>
          <w:sz w:val="22"/>
          <w:szCs w:val="22"/>
        </w:rPr>
        <w:t xml:space="preserve">that </w:t>
      </w:r>
      <w:r w:rsidR="00FF3FB2" w:rsidRPr="006F5420">
        <w:rPr>
          <w:rFonts w:ascii="Arial" w:hAnsi="Arial" w:cs="Arial"/>
          <w:color w:val="000000"/>
          <w:sz w:val="22"/>
          <w:szCs w:val="22"/>
        </w:rPr>
        <w:t xml:space="preserve">observed deviations from procedures and unforeseen process changes affecting nuclear criticality, chemical, radiological, and fire safety </w:t>
      </w:r>
      <w:r>
        <w:rPr>
          <w:rFonts w:ascii="Arial" w:hAnsi="Arial" w:cs="Arial"/>
          <w:color w:val="000000"/>
          <w:sz w:val="22"/>
          <w:szCs w:val="22"/>
        </w:rPr>
        <w:t xml:space="preserve">are </w:t>
      </w:r>
      <w:r w:rsidR="00FF3FB2" w:rsidRPr="006F5420">
        <w:rPr>
          <w:rFonts w:ascii="Arial" w:hAnsi="Arial" w:cs="Arial"/>
          <w:color w:val="000000"/>
          <w:sz w:val="22"/>
          <w:szCs w:val="22"/>
        </w:rPr>
        <w:t xml:space="preserve">reported to management, are documented, and are investigated promptly.  </w:t>
      </w:r>
      <w:r>
        <w:rPr>
          <w:rFonts w:ascii="Arial" w:hAnsi="Arial" w:cs="Arial"/>
          <w:color w:val="000000"/>
          <w:sz w:val="22"/>
          <w:szCs w:val="22"/>
        </w:rPr>
        <w:t>E</w:t>
      </w:r>
      <w:r w:rsidR="00FF3FB2" w:rsidRPr="006F5420">
        <w:rPr>
          <w:rFonts w:ascii="Arial" w:hAnsi="Arial" w:cs="Arial"/>
          <w:color w:val="000000"/>
          <w:sz w:val="22"/>
          <w:szCs w:val="22"/>
        </w:rPr>
        <w:t>valuate corrective actions performed</w:t>
      </w:r>
      <w:r w:rsidR="00581606" w:rsidRPr="006F5420">
        <w:rPr>
          <w:rFonts w:ascii="Arial" w:hAnsi="Arial" w:cs="Arial"/>
          <w:color w:val="000000"/>
          <w:sz w:val="22"/>
          <w:szCs w:val="22"/>
        </w:rPr>
        <w:t>, as applicable</w:t>
      </w:r>
      <w:r w:rsidR="00FF3FB2" w:rsidRPr="006F5420">
        <w:rPr>
          <w:rFonts w:ascii="Arial" w:hAnsi="Arial" w:cs="Arial"/>
          <w:color w:val="000000"/>
          <w:sz w:val="22"/>
          <w:szCs w:val="22"/>
        </w:rPr>
        <w:t>.</w:t>
      </w:r>
    </w:p>
    <w:p w:rsidR="00FF3FB2" w:rsidRPr="006F5420" w:rsidRDefault="00FF3FB2" w:rsidP="00CC2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p>
    <w:p w:rsidR="00FF3FB2" w:rsidRPr="006F5420" w:rsidRDefault="007D3A0D" w:rsidP="00CC2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r>
        <w:rPr>
          <w:rFonts w:ascii="Arial" w:hAnsi="Arial" w:cs="Arial"/>
          <w:color w:val="000000"/>
          <w:sz w:val="22"/>
          <w:szCs w:val="22"/>
        </w:rPr>
        <w:t>D</w:t>
      </w:r>
      <w:r w:rsidR="00581606" w:rsidRPr="006F5420">
        <w:rPr>
          <w:rFonts w:ascii="Arial" w:hAnsi="Arial" w:cs="Arial"/>
          <w:color w:val="000000"/>
          <w:sz w:val="22"/>
          <w:szCs w:val="22"/>
        </w:rPr>
        <w:t xml:space="preserve">etermine whether postings and other operator aids are current, reflect safety controls, and are followed by operators and technicians.  </w:t>
      </w:r>
    </w:p>
    <w:p w:rsidR="00940999" w:rsidRPr="006F5420" w:rsidRDefault="00940999" w:rsidP="00CD092C">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0" w:hanging="1440"/>
        <w:rPr>
          <w:rFonts w:ascii="Arial" w:hAnsi="Arial" w:cs="Arial"/>
          <w:color w:val="000000"/>
          <w:sz w:val="22"/>
          <w:szCs w:val="22"/>
        </w:rPr>
      </w:pPr>
      <w:r w:rsidRPr="006F5420">
        <w:rPr>
          <w:rFonts w:ascii="Arial" w:hAnsi="Arial" w:cs="Arial"/>
          <w:color w:val="000000"/>
          <w:sz w:val="22"/>
          <w:szCs w:val="22"/>
        </w:rPr>
        <w:tab/>
      </w:r>
      <w:r w:rsidRPr="006F5420">
        <w:rPr>
          <w:rFonts w:ascii="Arial" w:hAnsi="Arial" w:cs="Arial"/>
          <w:color w:val="000000"/>
          <w:sz w:val="22"/>
          <w:szCs w:val="22"/>
        </w:rPr>
        <w:tab/>
      </w:r>
      <w:r w:rsidRPr="006F5420">
        <w:rPr>
          <w:rFonts w:ascii="Arial" w:hAnsi="Arial" w:cs="Arial"/>
          <w:color w:val="000000"/>
          <w:sz w:val="22"/>
          <w:szCs w:val="22"/>
        </w:rPr>
        <w:tab/>
      </w:r>
    </w:p>
    <w:p w:rsidR="00A76EC8" w:rsidRPr="006F5420" w:rsidRDefault="00A76EC8" w:rsidP="001F16D1">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color w:val="000000"/>
          <w:sz w:val="22"/>
          <w:szCs w:val="22"/>
        </w:rPr>
      </w:pPr>
      <w:r w:rsidRPr="00A45C0C">
        <w:rPr>
          <w:rFonts w:ascii="Arial" w:hAnsi="Arial" w:cs="Arial"/>
          <w:color w:val="000000"/>
          <w:sz w:val="22"/>
          <w:szCs w:val="22"/>
        </w:rPr>
        <w:t xml:space="preserve">Evaluate selected controls to </w:t>
      </w:r>
      <w:r w:rsidR="00581606" w:rsidRPr="00A45C0C">
        <w:rPr>
          <w:rFonts w:ascii="Arial" w:hAnsi="Arial" w:cs="Arial"/>
          <w:color w:val="000000"/>
          <w:sz w:val="22"/>
          <w:szCs w:val="22"/>
        </w:rPr>
        <w:t xml:space="preserve">verify </w:t>
      </w:r>
      <w:r w:rsidRPr="00A45C0C">
        <w:rPr>
          <w:rFonts w:ascii="Arial" w:hAnsi="Arial" w:cs="Arial"/>
          <w:color w:val="000000"/>
          <w:sz w:val="22"/>
          <w:szCs w:val="22"/>
        </w:rPr>
        <w:t>if they are functioning correctly</w:t>
      </w:r>
      <w:r w:rsidR="00711179" w:rsidRPr="00A82989">
        <w:rPr>
          <w:rFonts w:ascii="Arial" w:hAnsi="Arial" w:cs="Arial"/>
          <w:color w:val="000000"/>
          <w:sz w:val="22"/>
          <w:szCs w:val="22"/>
        </w:rPr>
        <w:t>.</w:t>
      </w:r>
    </w:p>
    <w:p w:rsidR="00FF3FB2" w:rsidRPr="006F5420" w:rsidRDefault="00FF3FB2"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E118E0" w:rsidRPr="006F5420" w:rsidRDefault="00FF3FB2" w:rsidP="00E118E0">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r w:rsidRPr="006F5420">
        <w:rPr>
          <w:rFonts w:ascii="Arial" w:hAnsi="Arial" w:cs="Arial"/>
          <w:color w:val="000000"/>
          <w:sz w:val="22"/>
          <w:szCs w:val="22"/>
        </w:rPr>
        <w:t>Examine structures</w:t>
      </w:r>
      <w:r w:rsidR="00E118E0" w:rsidRPr="006F5420">
        <w:rPr>
          <w:rFonts w:ascii="Arial" w:hAnsi="Arial" w:cs="Arial"/>
          <w:color w:val="000000"/>
          <w:sz w:val="22"/>
          <w:szCs w:val="22"/>
        </w:rPr>
        <w:t xml:space="preserve">, </w:t>
      </w:r>
      <w:r w:rsidRPr="006F5420">
        <w:rPr>
          <w:rFonts w:ascii="Arial" w:hAnsi="Arial" w:cs="Arial"/>
          <w:color w:val="000000"/>
          <w:sz w:val="22"/>
          <w:szCs w:val="22"/>
        </w:rPr>
        <w:t>equipment</w:t>
      </w:r>
      <w:r w:rsidR="00E118E0" w:rsidRPr="006F5420">
        <w:rPr>
          <w:rFonts w:ascii="Arial" w:hAnsi="Arial" w:cs="Arial"/>
          <w:color w:val="000000"/>
          <w:sz w:val="22"/>
          <w:szCs w:val="22"/>
        </w:rPr>
        <w:t>,</w:t>
      </w:r>
      <w:r w:rsidRPr="006F5420">
        <w:rPr>
          <w:rFonts w:ascii="Arial" w:hAnsi="Arial" w:cs="Arial"/>
          <w:color w:val="000000"/>
          <w:sz w:val="22"/>
          <w:szCs w:val="22"/>
        </w:rPr>
        <w:t xml:space="preserve"> and site areas to determine </w:t>
      </w:r>
      <w:r w:rsidR="007D3A0D">
        <w:rPr>
          <w:rFonts w:ascii="Arial" w:hAnsi="Arial" w:cs="Arial"/>
          <w:color w:val="000000"/>
          <w:sz w:val="22"/>
          <w:szCs w:val="22"/>
        </w:rPr>
        <w:t xml:space="preserve">whether </w:t>
      </w:r>
      <w:r w:rsidRPr="006F5420">
        <w:rPr>
          <w:rFonts w:ascii="Arial" w:hAnsi="Arial" w:cs="Arial"/>
          <w:color w:val="000000"/>
          <w:sz w:val="22"/>
          <w:szCs w:val="22"/>
        </w:rPr>
        <w:t xml:space="preserve">applicable safety controls, IROFS, limits from the ISAs and other safety analyses, and limiting condition for operations (LCOs) are adhered to with regard to radiological, chemical, toxicological, fire protection, </w:t>
      </w:r>
      <w:r w:rsidR="00E118E0" w:rsidRPr="006F5420">
        <w:rPr>
          <w:rFonts w:ascii="Arial" w:hAnsi="Arial" w:cs="Arial"/>
          <w:color w:val="000000"/>
          <w:sz w:val="22"/>
          <w:szCs w:val="22"/>
        </w:rPr>
        <w:t xml:space="preserve">criticality, </w:t>
      </w:r>
      <w:r w:rsidRPr="006F5420">
        <w:rPr>
          <w:rFonts w:ascii="Arial" w:hAnsi="Arial" w:cs="Arial"/>
          <w:color w:val="000000"/>
          <w:sz w:val="22"/>
          <w:szCs w:val="22"/>
        </w:rPr>
        <w:t xml:space="preserve">and control of nuclear material. </w:t>
      </w:r>
      <w:r w:rsidR="003927CD">
        <w:rPr>
          <w:rFonts w:ascii="Arial" w:hAnsi="Arial" w:cs="Arial"/>
          <w:color w:val="000000"/>
          <w:sz w:val="22"/>
          <w:szCs w:val="22"/>
        </w:rPr>
        <w:t xml:space="preserve"> </w:t>
      </w:r>
      <w:r w:rsidR="008D2200" w:rsidRPr="006F5420">
        <w:rPr>
          <w:rFonts w:ascii="Arial" w:hAnsi="Arial" w:cs="Arial"/>
          <w:color w:val="000000"/>
          <w:sz w:val="22"/>
          <w:szCs w:val="22"/>
        </w:rPr>
        <w:t xml:space="preserve">Verify that </w:t>
      </w:r>
      <w:r w:rsidR="00E118E0" w:rsidRPr="006F5420">
        <w:rPr>
          <w:rFonts w:ascii="Arial" w:hAnsi="Arial" w:cs="Arial"/>
          <w:color w:val="000000"/>
          <w:sz w:val="22"/>
          <w:szCs w:val="22"/>
        </w:rPr>
        <w:t>the controls in place adequately perform the function for which they are intended</w:t>
      </w:r>
      <w:r w:rsidR="008D2200" w:rsidRPr="006F5420">
        <w:rPr>
          <w:rFonts w:ascii="Arial" w:hAnsi="Arial" w:cs="Arial"/>
          <w:color w:val="000000"/>
          <w:sz w:val="22"/>
          <w:szCs w:val="22"/>
        </w:rPr>
        <w:t>.</w:t>
      </w:r>
    </w:p>
    <w:p w:rsidR="00E118E0" w:rsidRPr="006F5420" w:rsidRDefault="00E118E0" w:rsidP="00E118E0">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p>
    <w:p w:rsidR="00E118E0" w:rsidRPr="006F5420" w:rsidRDefault="00FF3FB2" w:rsidP="00E118E0">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r w:rsidRPr="006F5420">
        <w:rPr>
          <w:rFonts w:ascii="Arial" w:hAnsi="Arial" w:cs="Arial"/>
          <w:color w:val="000000"/>
          <w:sz w:val="22"/>
          <w:szCs w:val="22"/>
        </w:rPr>
        <w:t xml:space="preserve">One way to determine if safety controls are functioning correctly is to identify whether significant plant parameters and indications are at expected values for current plant conditions; whether any significant trends exist; and whether the safety and </w:t>
      </w:r>
      <w:r w:rsidR="008D2200" w:rsidRPr="006F5420">
        <w:rPr>
          <w:rFonts w:ascii="Arial" w:hAnsi="Arial" w:cs="Arial"/>
          <w:color w:val="000000"/>
          <w:sz w:val="22"/>
          <w:szCs w:val="22"/>
        </w:rPr>
        <w:t>risk-</w:t>
      </w:r>
      <w:r w:rsidRPr="006F5420">
        <w:rPr>
          <w:rFonts w:ascii="Arial" w:hAnsi="Arial" w:cs="Arial"/>
          <w:color w:val="000000"/>
          <w:sz w:val="22"/>
          <w:szCs w:val="22"/>
        </w:rPr>
        <w:t>significant systems</w:t>
      </w:r>
      <w:r w:rsidR="008D2200" w:rsidRPr="006F5420">
        <w:rPr>
          <w:rFonts w:ascii="Arial" w:hAnsi="Arial" w:cs="Arial"/>
          <w:color w:val="000000"/>
          <w:sz w:val="22"/>
          <w:szCs w:val="22"/>
        </w:rPr>
        <w:t>,</w:t>
      </w:r>
      <w:r w:rsidRPr="006F5420">
        <w:rPr>
          <w:rFonts w:ascii="Arial" w:hAnsi="Arial" w:cs="Arial"/>
          <w:color w:val="000000"/>
          <w:sz w:val="22"/>
          <w:szCs w:val="22"/>
        </w:rPr>
        <w:t xml:space="preserve"> including their support systems</w:t>
      </w:r>
      <w:r w:rsidR="008D2200" w:rsidRPr="006F5420">
        <w:rPr>
          <w:rFonts w:ascii="Arial" w:hAnsi="Arial" w:cs="Arial"/>
          <w:color w:val="000000"/>
          <w:sz w:val="22"/>
          <w:szCs w:val="22"/>
        </w:rPr>
        <w:t>,</w:t>
      </w:r>
      <w:r w:rsidRPr="006F5420">
        <w:rPr>
          <w:rFonts w:ascii="Arial" w:hAnsi="Arial" w:cs="Arial"/>
          <w:color w:val="000000"/>
          <w:sz w:val="22"/>
          <w:szCs w:val="22"/>
        </w:rPr>
        <w:t xml:space="preserve"> are appropriately aligned and operable.  This could be performed as part of a control room panel review or observation of process area instrumentation.</w:t>
      </w:r>
      <w:r w:rsidR="003927CD">
        <w:rPr>
          <w:rFonts w:ascii="Arial" w:hAnsi="Arial" w:cs="Arial"/>
          <w:color w:val="000000"/>
          <w:sz w:val="22"/>
          <w:szCs w:val="22"/>
        </w:rPr>
        <w:t xml:space="preserve"> </w:t>
      </w:r>
      <w:r w:rsidRPr="006F5420">
        <w:rPr>
          <w:rFonts w:ascii="Arial" w:hAnsi="Arial" w:cs="Arial"/>
          <w:color w:val="000000"/>
          <w:sz w:val="22"/>
          <w:szCs w:val="22"/>
        </w:rPr>
        <w:t xml:space="preserve"> </w:t>
      </w:r>
      <w:r w:rsidR="00E118E0" w:rsidRPr="006F5420">
        <w:rPr>
          <w:rFonts w:ascii="Arial" w:hAnsi="Arial" w:cs="Arial"/>
          <w:color w:val="000000"/>
          <w:sz w:val="22"/>
          <w:szCs w:val="22"/>
        </w:rPr>
        <w:t xml:space="preserve">Other examples include </w:t>
      </w:r>
      <w:r w:rsidR="008D2200" w:rsidRPr="006F5420">
        <w:rPr>
          <w:rFonts w:ascii="Arial" w:hAnsi="Arial" w:cs="Arial"/>
          <w:color w:val="000000"/>
          <w:sz w:val="22"/>
          <w:szCs w:val="22"/>
        </w:rPr>
        <w:t xml:space="preserve">the </w:t>
      </w:r>
      <w:r w:rsidR="00E118E0" w:rsidRPr="006F5420">
        <w:rPr>
          <w:rFonts w:ascii="Arial" w:hAnsi="Arial" w:cs="Arial"/>
          <w:color w:val="000000"/>
          <w:sz w:val="22"/>
          <w:szCs w:val="22"/>
        </w:rPr>
        <w:t>examin</w:t>
      </w:r>
      <w:r w:rsidR="008D2200" w:rsidRPr="006F5420">
        <w:rPr>
          <w:rFonts w:ascii="Arial" w:hAnsi="Arial" w:cs="Arial"/>
          <w:color w:val="000000"/>
          <w:sz w:val="22"/>
          <w:szCs w:val="22"/>
        </w:rPr>
        <w:t>ation of</w:t>
      </w:r>
      <w:r w:rsidR="00E118E0" w:rsidRPr="006F5420">
        <w:rPr>
          <w:rFonts w:ascii="Arial" w:hAnsi="Arial" w:cs="Arial"/>
          <w:color w:val="000000"/>
          <w:sz w:val="22"/>
          <w:szCs w:val="22"/>
        </w:rPr>
        <w:t xml:space="preserve"> combustible gas monitoring equipment and results, conductivity or pH monitors, </w:t>
      </w:r>
      <w:r w:rsidR="008D2200" w:rsidRPr="006F5420">
        <w:rPr>
          <w:rFonts w:ascii="Arial" w:hAnsi="Arial" w:cs="Arial"/>
          <w:color w:val="000000"/>
          <w:sz w:val="22"/>
          <w:szCs w:val="22"/>
        </w:rPr>
        <w:t xml:space="preserve">and/or </w:t>
      </w:r>
      <w:r w:rsidR="00E118E0" w:rsidRPr="006F5420">
        <w:rPr>
          <w:rFonts w:ascii="Arial" w:hAnsi="Arial" w:cs="Arial"/>
          <w:color w:val="000000"/>
          <w:sz w:val="22"/>
          <w:szCs w:val="22"/>
        </w:rPr>
        <w:t>liquid-level instrumentation</w:t>
      </w:r>
      <w:r w:rsidR="003927CD">
        <w:rPr>
          <w:rFonts w:ascii="Arial" w:hAnsi="Arial" w:cs="Arial"/>
          <w:color w:val="000000"/>
          <w:sz w:val="22"/>
          <w:szCs w:val="22"/>
        </w:rPr>
        <w:t>,</w:t>
      </w:r>
      <w:r w:rsidR="003927CD" w:rsidRPr="006F5420">
        <w:rPr>
          <w:rFonts w:ascii="Arial" w:hAnsi="Arial" w:cs="Arial"/>
          <w:color w:val="000000"/>
          <w:sz w:val="22"/>
          <w:szCs w:val="22"/>
        </w:rPr>
        <w:t xml:space="preserve"> to</w:t>
      </w:r>
      <w:r w:rsidR="00E118E0" w:rsidRPr="006F5420">
        <w:rPr>
          <w:rFonts w:ascii="Arial" w:hAnsi="Arial" w:cs="Arial"/>
          <w:color w:val="000000"/>
          <w:sz w:val="22"/>
          <w:szCs w:val="22"/>
        </w:rPr>
        <w:t xml:space="preserve"> verify safety devices are operative and within specified safe ranges.</w:t>
      </w:r>
    </w:p>
    <w:p w:rsidR="00067577" w:rsidRPr="006F5420" w:rsidRDefault="00067577" w:rsidP="00E118E0">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p>
    <w:p w:rsidR="000A6D9B" w:rsidRPr="006F5420" w:rsidRDefault="000A6D9B" w:rsidP="000A6D9B">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r w:rsidRPr="006F5420">
        <w:rPr>
          <w:rFonts w:ascii="Arial" w:hAnsi="Arial" w:cs="Arial"/>
          <w:color w:val="000000"/>
          <w:sz w:val="22"/>
          <w:szCs w:val="22"/>
        </w:rPr>
        <w:t xml:space="preserve">The inspection scope should not normally include a review of ISA event sequences that were classified as either not credible or of low consequence.  The main focus of the inspection should be on event sequences that required the application of IROFS in order to meet the Part 70.61 performance requirements.  However, in certain situations, the inspector may suspect that the licensee has improperly screened out an event as either not credible or of low consequence.  If this situation is encountered, attempt to verify that the licensee’s assumptions and/or bounding cases were properly included in the licensee’s determination that the event is not credible/low consequence.  </w:t>
      </w:r>
      <w:r w:rsidR="007D3A0D">
        <w:rPr>
          <w:rFonts w:ascii="Arial" w:hAnsi="Arial" w:cs="Arial"/>
          <w:color w:val="000000"/>
          <w:sz w:val="22"/>
          <w:szCs w:val="22"/>
        </w:rPr>
        <w:t>C</w:t>
      </w:r>
      <w:r w:rsidRPr="006F5420">
        <w:rPr>
          <w:rFonts w:ascii="Arial" w:hAnsi="Arial" w:cs="Arial"/>
          <w:color w:val="000000"/>
          <w:sz w:val="22"/>
          <w:szCs w:val="22"/>
        </w:rPr>
        <w:t>onsider the following:</w:t>
      </w:r>
    </w:p>
    <w:p w:rsidR="000A6D9B" w:rsidRPr="006F5420" w:rsidRDefault="000A6D9B" w:rsidP="000A6D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p>
    <w:p w:rsidR="000A6D9B" w:rsidRPr="006F5420" w:rsidRDefault="000A6D9B" w:rsidP="00711179">
      <w:pPr>
        <w:pStyle w:val="ListParagraph"/>
        <w:numPr>
          <w:ilvl w:val="2"/>
          <w:numId w:val="33"/>
        </w:numPr>
        <w:tabs>
          <w:tab w:val="left" w:pos="274"/>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6F5420">
        <w:rPr>
          <w:rFonts w:ascii="Arial" w:hAnsi="Arial" w:cs="Arial"/>
          <w:color w:val="000000"/>
          <w:sz w:val="22"/>
          <w:szCs w:val="22"/>
        </w:rPr>
        <w:t>Do the events/conditions contain uncredited controls, assumptions, and/or bounding cases that are not designated as IROFS?</w:t>
      </w:r>
    </w:p>
    <w:p w:rsidR="000A6D9B" w:rsidRPr="006F5420" w:rsidRDefault="000A6D9B" w:rsidP="000A6D9B">
      <w:pPr>
        <w:pStyle w:val="ListParagraph"/>
        <w:tabs>
          <w:tab w:val="left" w:pos="274"/>
          <w:tab w:val="left" w:pos="1440"/>
          <w:tab w:val="left" w:pos="2070"/>
          <w:tab w:val="left" w:pos="3240"/>
          <w:tab w:val="left" w:pos="3874"/>
          <w:tab w:val="left" w:pos="4507"/>
          <w:tab w:val="left" w:pos="5040"/>
          <w:tab w:val="left" w:pos="5674"/>
          <w:tab w:val="left" w:pos="6307"/>
          <w:tab w:val="left" w:pos="7474"/>
          <w:tab w:val="left" w:pos="8107"/>
          <w:tab w:val="left" w:pos="8726"/>
        </w:tabs>
        <w:ind w:left="2070"/>
        <w:rPr>
          <w:rFonts w:ascii="Arial" w:hAnsi="Arial" w:cs="Arial"/>
          <w:color w:val="000000"/>
          <w:sz w:val="22"/>
          <w:szCs w:val="22"/>
        </w:rPr>
      </w:pPr>
    </w:p>
    <w:p w:rsidR="000A6D9B" w:rsidRPr="006F5420" w:rsidRDefault="000A6D9B" w:rsidP="000A6D9B">
      <w:pPr>
        <w:pStyle w:val="ListParagraph"/>
        <w:numPr>
          <w:ilvl w:val="2"/>
          <w:numId w:val="33"/>
        </w:numPr>
        <w:tabs>
          <w:tab w:val="left" w:pos="274"/>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roofErr w:type="gramStart"/>
      <w:r w:rsidRPr="006F5420">
        <w:rPr>
          <w:rFonts w:ascii="Arial" w:hAnsi="Arial" w:cs="Arial"/>
          <w:color w:val="000000"/>
          <w:sz w:val="22"/>
          <w:szCs w:val="22"/>
        </w:rPr>
        <w:t>Is</w:t>
      </w:r>
      <w:proofErr w:type="gramEnd"/>
      <w:r w:rsidRPr="006F5420">
        <w:rPr>
          <w:rFonts w:ascii="Arial" w:hAnsi="Arial" w:cs="Arial"/>
          <w:color w:val="000000"/>
          <w:sz w:val="22"/>
          <w:szCs w:val="22"/>
        </w:rPr>
        <w:t xml:space="preserve"> the uncredited control, assumption, and/or bounding case needed for the licensee to meet performance requirements?  </w:t>
      </w:r>
    </w:p>
    <w:p w:rsidR="000A6D9B" w:rsidRPr="006F5420" w:rsidRDefault="000A6D9B" w:rsidP="000A6D9B">
      <w:pPr>
        <w:pStyle w:val="ListParagraph"/>
        <w:rPr>
          <w:rFonts w:ascii="Arial" w:hAnsi="Arial" w:cs="Arial"/>
          <w:color w:val="000000"/>
          <w:sz w:val="22"/>
          <w:szCs w:val="22"/>
        </w:rPr>
      </w:pPr>
    </w:p>
    <w:p w:rsidR="000A6D9B" w:rsidRPr="006F5420" w:rsidRDefault="000A6D9B" w:rsidP="000A6D9B">
      <w:pPr>
        <w:pStyle w:val="ListParagraph"/>
        <w:numPr>
          <w:ilvl w:val="2"/>
          <w:numId w:val="33"/>
        </w:numPr>
        <w:tabs>
          <w:tab w:val="left" w:pos="274"/>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6F5420">
        <w:rPr>
          <w:rFonts w:ascii="Arial" w:hAnsi="Arial" w:cs="Arial"/>
          <w:color w:val="000000"/>
          <w:sz w:val="22"/>
          <w:szCs w:val="22"/>
        </w:rPr>
        <w:t>What programs/processes/controls are in place to ensure the licensee assumptions are valid and will function as intended when needed?</w:t>
      </w:r>
    </w:p>
    <w:p w:rsidR="00A443B0" w:rsidRDefault="00A443B0" w:rsidP="000A6D9B">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ins w:id="7" w:author="btc1" w:date="2014-01-22T14:09:00Z"/>
          <w:rFonts w:ascii="Arial" w:hAnsi="Arial" w:cs="Arial"/>
          <w:color w:val="000000"/>
          <w:sz w:val="22"/>
          <w:szCs w:val="22"/>
        </w:rPr>
        <w:sectPr w:rsidR="00A443B0" w:rsidSect="00A443B0">
          <w:pgSz w:w="12240" w:h="15840" w:code="1"/>
          <w:pgMar w:top="1440" w:right="1440" w:bottom="1440" w:left="1440" w:header="1440" w:footer="1440" w:gutter="0"/>
          <w:cols w:space="720"/>
          <w:noEndnote/>
          <w:docGrid w:linePitch="326"/>
        </w:sectPr>
      </w:pPr>
    </w:p>
    <w:p w:rsidR="000A6D9B" w:rsidRPr="006F5420" w:rsidRDefault="000A6D9B" w:rsidP="000A6D9B">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p>
    <w:p w:rsidR="000A6D9B" w:rsidRPr="006F5420" w:rsidRDefault="000A6D9B" w:rsidP="000A6D9B">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r w:rsidRPr="006F5420">
        <w:rPr>
          <w:rFonts w:ascii="Arial" w:hAnsi="Arial" w:cs="Arial"/>
          <w:color w:val="000000"/>
          <w:sz w:val="22"/>
          <w:szCs w:val="22"/>
        </w:rPr>
        <w:t xml:space="preserve">A </w:t>
      </w:r>
      <w:r w:rsidR="00A945CC">
        <w:rPr>
          <w:rFonts w:ascii="Arial" w:hAnsi="Arial" w:cs="Arial"/>
          <w:color w:val="000000"/>
          <w:sz w:val="22"/>
          <w:szCs w:val="22"/>
        </w:rPr>
        <w:t xml:space="preserve">difference </w:t>
      </w:r>
      <w:r w:rsidRPr="006F5420">
        <w:rPr>
          <w:rFonts w:ascii="Arial" w:hAnsi="Arial" w:cs="Arial"/>
          <w:color w:val="000000"/>
          <w:sz w:val="22"/>
          <w:szCs w:val="22"/>
        </w:rPr>
        <w:t xml:space="preserve">between the licensee’s assumptions and the actual configuration of equipment/procedures may result in the need for the identification of IROFS to mitigate or prevent the consequences of the event.  </w:t>
      </w:r>
      <w:r w:rsidR="00A945CC">
        <w:rPr>
          <w:rFonts w:ascii="Arial" w:hAnsi="Arial" w:cs="Arial"/>
          <w:color w:val="000000"/>
          <w:sz w:val="22"/>
          <w:szCs w:val="22"/>
        </w:rPr>
        <w:t>D</w:t>
      </w:r>
      <w:r w:rsidRPr="006F5420">
        <w:rPr>
          <w:rFonts w:ascii="Arial" w:hAnsi="Arial" w:cs="Arial"/>
          <w:color w:val="000000"/>
          <w:sz w:val="22"/>
          <w:szCs w:val="22"/>
        </w:rPr>
        <w:t>iscuss this issue with the NMSS</w:t>
      </w:r>
      <w:r w:rsidR="00C85C43">
        <w:rPr>
          <w:rFonts w:ascii="Arial" w:hAnsi="Arial" w:cs="Arial"/>
          <w:color w:val="000000"/>
          <w:sz w:val="22"/>
          <w:szCs w:val="22"/>
        </w:rPr>
        <w:t>/FCSS</w:t>
      </w:r>
      <w:r w:rsidRPr="006F5420">
        <w:rPr>
          <w:rFonts w:ascii="Arial" w:hAnsi="Arial" w:cs="Arial"/>
          <w:color w:val="000000"/>
          <w:sz w:val="22"/>
          <w:szCs w:val="22"/>
        </w:rPr>
        <w:t xml:space="preserve"> </w:t>
      </w:r>
      <w:r w:rsidR="00DE3E30">
        <w:rPr>
          <w:rFonts w:ascii="Arial" w:hAnsi="Arial" w:cs="Arial"/>
          <w:color w:val="000000"/>
          <w:sz w:val="22"/>
          <w:szCs w:val="22"/>
        </w:rPr>
        <w:t xml:space="preserve">inspection program risk and reliability analyst or </w:t>
      </w:r>
      <w:r w:rsidRPr="006F5420">
        <w:rPr>
          <w:rFonts w:ascii="Arial" w:hAnsi="Arial" w:cs="Arial"/>
          <w:color w:val="000000"/>
          <w:sz w:val="22"/>
          <w:szCs w:val="22"/>
        </w:rPr>
        <w:t xml:space="preserve">project manager to determine if there are any extenuating circumstances or insights the inspector is not aware of (e.g., pending changes to the ISA, closed RAIs, etc…).   </w:t>
      </w:r>
    </w:p>
    <w:p w:rsidR="000A6D9B" w:rsidRPr="006F5420" w:rsidRDefault="000A6D9B" w:rsidP="000A6D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A76EC8" w:rsidRPr="006F5420" w:rsidRDefault="00A76EC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color w:val="000000"/>
          <w:sz w:val="22"/>
          <w:szCs w:val="22"/>
        </w:rPr>
      </w:pPr>
      <w:r w:rsidRPr="006F5420">
        <w:rPr>
          <w:rFonts w:ascii="Arial" w:hAnsi="Arial" w:cs="Arial"/>
          <w:color w:val="000000"/>
          <w:sz w:val="22"/>
          <w:szCs w:val="22"/>
        </w:rPr>
        <w:t>02.</w:t>
      </w:r>
      <w:r w:rsidR="0006230F" w:rsidRPr="006F5420">
        <w:rPr>
          <w:rFonts w:ascii="Arial" w:hAnsi="Arial" w:cs="Arial"/>
          <w:color w:val="000000"/>
          <w:sz w:val="22"/>
          <w:szCs w:val="22"/>
        </w:rPr>
        <w:t>03</w:t>
      </w:r>
      <w:r w:rsidRPr="006F5420">
        <w:rPr>
          <w:rFonts w:ascii="Arial" w:hAnsi="Arial" w:cs="Arial"/>
          <w:color w:val="000000"/>
          <w:sz w:val="22"/>
          <w:szCs w:val="22"/>
        </w:rPr>
        <w:tab/>
      </w:r>
      <w:r w:rsidRPr="006F5420">
        <w:rPr>
          <w:rFonts w:ascii="Arial" w:hAnsi="Arial" w:cs="Arial"/>
          <w:color w:val="000000"/>
          <w:sz w:val="22"/>
          <w:szCs w:val="22"/>
          <w:u w:val="single"/>
        </w:rPr>
        <w:t>Safety Control Support Programs</w:t>
      </w:r>
      <w:r w:rsidR="005329D9">
        <w:rPr>
          <w:rFonts w:ascii="Arial" w:hAnsi="Arial" w:cs="Arial"/>
          <w:color w:val="000000"/>
          <w:sz w:val="22"/>
          <w:szCs w:val="22"/>
        </w:rPr>
        <w:t>.</w:t>
      </w:r>
      <w:r w:rsidRPr="006F5420">
        <w:rPr>
          <w:rFonts w:ascii="Arial" w:hAnsi="Arial" w:cs="Arial"/>
          <w:color w:val="000000"/>
          <w:sz w:val="22"/>
          <w:szCs w:val="22"/>
        </w:rPr>
        <w:t xml:space="preserve"> </w:t>
      </w:r>
    </w:p>
    <w:p w:rsidR="00A17D5B" w:rsidRPr="006C4B05" w:rsidRDefault="00A17D5B"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A17D5B" w:rsidRPr="006F5420" w:rsidRDefault="00A17D5B" w:rsidP="00711179">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color w:val="000000"/>
          <w:sz w:val="22"/>
          <w:szCs w:val="22"/>
        </w:rPr>
      </w:pPr>
      <w:r w:rsidRPr="006C4B05">
        <w:rPr>
          <w:rFonts w:ascii="Arial" w:hAnsi="Arial" w:cs="Arial"/>
          <w:color w:val="000000"/>
          <w:sz w:val="22"/>
          <w:szCs w:val="22"/>
        </w:rPr>
        <w:t>Inspection Requirements</w:t>
      </w:r>
      <w:r w:rsidR="00711179" w:rsidRPr="00A82989">
        <w:rPr>
          <w:rFonts w:ascii="Arial" w:hAnsi="Arial" w:cs="Arial"/>
          <w:color w:val="000000"/>
          <w:sz w:val="22"/>
          <w:szCs w:val="22"/>
        </w:rPr>
        <w:t>.</w:t>
      </w:r>
      <w:r w:rsidR="00CF15A4" w:rsidRPr="006F5420">
        <w:rPr>
          <w:rFonts w:ascii="Arial" w:hAnsi="Arial" w:cs="Arial"/>
          <w:color w:val="000000"/>
          <w:sz w:val="22"/>
          <w:szCs w:val="22"/>
        </w:rPr>
        <w:t xml:space="preserve">  Determine </w:t>
      </w:r>
      <w:r w:rsidR="00A945CC">
        <w:rPr>
          <w:rFonts w:ascii="Arial" w:hAnsi="Arial" w:cs="Arial"/>
          <w:color w:val="000000"/>
          <w:sz w:val="22"/>
          <w:szCs w:val="22"/>
        </w:rPr>
        <w:t xml:space="preserve">whether </w:t>
      </w:r>
      <w:r w:rsidR="00CF15A4" w:rsidRPr="006F5420">
        <w:rPr>
          <w:rFonts w:ascii="Arial" w:hAnsi="Arial" w:cs="Arial"/>
          <w:color w:val="000000"/>
          <w:sz w:val="22"/>
          <w:szCs w:val="22"/>
        </w:rPr>
        <w:t>management measures or other required programs have been established for keeping the controls available and reliable</w:t>
      </w:r>
      <w:r w:rsidR="00A945CC">
        <w:rPr>
          <w:rFonts w:ascii="Arial" w:hAnsi="Arial" w:cs="Arial"/>
          <w:color w:val="000000"/>
          <w:sz w:val="22"/>
          <w:szCs w:val="22"/>
        </w:rPr>
        <w:t xml:space="preserve">, </w:t>
      </w:r>
      <w:r w:rsidR="00CF15A4" w:rsidRPr="006F5420">
        <w:rPr>
          <w:rFonts w:ascii="Arial" w:hAnsi="Arial" w:cs="Arial"/>
          <w:color w:val="000000"/>
          <w:sz w:val="22"/>
          <w:szCs w:val="22"/>
        </w:rPr>
        <w:t xml:space="preserve">and </w:t>
      </w:r>
      <w:r w:rsidR="00A945CC">
        <w:rPr>
          <w:rFonts w:ascii="Arial" w:hAnsi="Arial" w:cs="Arial"/>
          <w:color w:val="000000"/>
          <w:sz w:val="22"/>
          <w:szCs w:val="22"/>
        </w:rPr>
        <w:t xml:space="preserve">confirm that they </w:t>
      </w:r>
      <w:r w:rsidR="00CF15A4" w:rsidRPr="006F5420">
        <w:rPr>
          <w:rFonts w:ascii="Arial" w:hAnsi="Arial" w:cs="Arial"/>
          <w:color w:val="000000"/>
          <w:sz w:val="22"/>
          <w:szCs w:val="22"/>
        </w:rPr>
        <w:t>are being properly implemented.</w:t>
      </w:r>
    </w:p>
    <w:p w:rsidR="003B00F5" w:rsidRPr="006F5420" w:rsidRDefault="003B00F5"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3B00F5" w:rsidRPr="006F5420" w:rsidRDefault="003B00F5" w:rsidP="00711179">
      <w:pPr>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r w:rsidRPr="006F5420">
        <w:rPr>
          <w:rFonts w:ascii="Arial" w:hAnsi="Arial" w:cs="Arial"/>
          <w:color w:val="000000"/>
          <w:sz w:val="22"/>
          <w:szCs w:val="22"/>
        </w:rPr>
        <w:t xml:space="preserve">Verify that </w:t>
      </w:r>
      <w:r w:rsidR="00E118E0" w:rsidRPr="006F5420">
        <w:rPr>
          <w:rFonts w:ascii="Arial" w:hAnsi="Arial" w:cs="Arial"/>
          <w:color w:val="000000"/>
          <w:sz w:val="22"/>
          <w:szCs w:val="22"/>
        </w:rPr>
        <w:t xml:space="preserve">the selected management measures, i.e. </w:t>
      </w:r>
      <w:r w:rsidRPr="006F5420">
        <w:rPr>
          <w:rFonts w:ascii="Arial" w:hAnsi="Arial" w:cs="Arial"/>
          <w:color w:val="000000"/>
          <w:sz w:val="22"/>
          <w:szCs w:val="22"/>
        </w:rPr>
        <w:t>preventive maintenance, calibration, and periodic surveillance, as required by the ISA Summary or safety evaluation for the selected safety controls, are being adequately conducted.</w:t>
      </w:r>
    </w:p>
    <w:p w:rsidR="003B00F5" w:rsidRPr="006F5420" w:rsidRDefault="003B00F5"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color w:val="000000"/>
          <w:sz w:val="22"/>
          <w:szCs w:val="22"/>
        </w:rPr>
      </w:pPr>
    </w:p>
    <w:p w:rsidR="00DD4B59" w:rsidRPr="00711179" w:rsidRDefault="00DD4B59" w:rsidP="00711179">
      <w:pPr>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r w:rsidRPr="00711179">
        <w:rPr>
          <w:rFonts w:ascii="Arial" w:hAnsi="Arial" w:cs="Arial"/>
          <w:color w:val="000000"/>
          <w:sz w:val="22"/>
          <w:szCs w:val="22"/>
        </w:rPr>
        <w:t xml:space="preserve">Determine whether the licensee is identifying issues in the area of Operations Safety at an appropriate threshold and entering them into the corrective action program, if required by </w:t>
      </w:r>
      <w:r w:rsidR="00381516" w:rsidRPr="00711179">
        <w:rPr>
          <w:rFonts w:ascii="Arial" w:hAnsi="Arial" w:cs="Arial"/>
          <w:color w:val="000000"/>
          <w:sz w:val="22"/>
          <w:szCs w:val="22"/>
        </w:rPr>
        <w:t xml:space="preserve">the </w:t>
      </w:r>
      <w:r w:rsidRPr="00711179">
        <w:rPr>
          <w:rFonts w:ascii="Arial" w:hAnsi="Arial" w:cs="Arial"/>
          <w:color w:val="000000"/>
          <w:sz w:val="22"/>
          <w:szCs w:val="22"/>
        </w:rPr>
        <w:t>license.  Verify that the licensee is appropriately addressing and correcting safety-significant condition reports.</w:t>
      </w:r>
    </w:p>
    <w:p w:rsidR="00E60FEC" w:rsidRPr="006F5420" w:rsidRDefault="00E60FEC" w:rsidP="00E60FEC">
      <w:pPr>
        <w:pStyle w:val="ListParagraph"/>
        <w:widowControl/>
        <w:autoSpaceDE/>
        <w:autoSpaceDN/>
        <w:adjustRightInd/>
        <w:ind w:left="1440"/>
        <w:rPr>
          <w:rFonts w:ascii="Arial" w:hAnsi="Arial" w:cs="Arial"/>
          <w:sz w:val="22"/>
          <w:szCs w:val="22"/>
        </w:rPr>
      </w:pPr>
    </w:p>
    <w:p w:rsidR="00E60FEC" w:rsidRPr="00711179" w:rsidRDefault="00E60FEC" w:rsidP="00711179">
      <w:pPr>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r w:rsidRPr="00711179">
        <w:rPr>
          <w:rFonts w:ascii="Arial" w:hAnsi="Arial" w:cs="Arial"/>
          <w:color w:val="000000"/>
          <w:sz w:val="22"/>
          <w:szCs w:val="22"/>
        </w:rPr>
        <w:t>Verify that the licensee is maintaining records in accordance with 10 CFR Part 70.62(a</w:t>
      </w:r>
      <w:proofErr w:type="gramStart"/>
      <w:r w:rsidRPr="00711179">
        <w:rPr>
          <w:rFonts w:ascii="Arial" w:hAnsi="Arial" w:cs="Arial"/>
          <w:color w:val="000000"/>
          <w:sz w:val="22"/>
          <w:szCs w:val="22"/>
        </w:rPr>
        <w:t>)(</w:t>
      </w:r>
      <w:proofErr w:type="gramEnd"/>
      <w:r w:rsidRPr="00711179">
        <w:rPr>
          <w:rFonts w:ascii="Arial" w:hAnsi="Arial" w:cs="Arial"/>
          <w:color w:val="000000"/>
          <w:sz w:val="22"/>
          <w:szCs w:val="22"/>
        </w:rPr>
        <w:t>3).</w:t>
      </w:r>
    </w:p>
    <w:p w:rsidR="005169AC" w:rsidRPr="00711179" w:rsidRDefault="005169AC" w:rsidP="00711179">
      <w:pPr>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r w:rsidRPr="00711179">
        <w:rPr>
          <w:rFonts w:ascii="Arial" w:hAnsi="Arial" w:cs="Arial"/>
          <w:color w:val="000000"/>
          <w:sz w:val="22"/>
          <w:szCs w:val="22"/>
        </w:rPr>
        <w:t>Determine whether the licensee has implemented a program of review that evaluates safety-significant events in the area of Operations Safety</w:t>
      </w:r>
      <w:r w:rsidR="00381516" w:rsidRPr="00711179">
        <w:rPr>
          <w:rFonts w:ascii="Arial" w:hAnsi="Arial" w:cs="Arial"/>
          <w:color w:val="000000"/>
          <w:sz w:val="22"/>
          <w:szCs w:val="22"/>
        </w:rPr>
        <w:t>,</w:t>
      </w:r>
      <w:r w:rsidRPr="00711179">
        <w:rPr>
          <w:rFonts w:ascii="Arial" w:hAnsi="Arial" w:cs="Arial"/>
          <w:color w:val="000000"/>
          <w:sz w:val="22"/>
          <w:szCs w:val="22"/>
        </w:rPr>
        <w:t xml:space="preserve"> and </w:t>
      </w:r>
      <w:r w:rsidR="00381516" w:rsidRPr="00711179">
        <w:rPr>
          <w:rFonts w:ascii="Arial" w:hAnsi="Arial" w:cs="Arial"/>
          <w:color w:val="000000"/>
          <w:sz w:val="22"/>
          <w:szCs w:val="22"/>
        </w:rPr>
        <w:t xml:space="preserve">that it </w:t>
      </w:r>
      <w:r w:rsidRPr="00711179">
        <w:rPr>
          <w:rFonts w:ascii="Arial" w:hAnsi="Arial" w:cs="Arial"/>
          <w:color w:val="000000"/>
          <w:sz w:val="22"/>
          <w:szCs w:val="22"/>
        </w:rPr>
        <w:t xml:space="preserve">meets </w:t>
      </w:r>
      <w:r w:rsidR="00381516" w:rsidRPr="00711179">
        <w:rPr>
          <w:rFonts w:ascii="Arial" w:hAnsi="Arial" w:cs="Arial"/>
          <w:color w:val="000000"/>
          <w:sz w:val="22"/>
          <w:szCs w:val="22"/>
        </w:rPr>
        <w:t xml:space="preserve">the requirements of the </w:t>
      </w:r>
      <w:r w:rsidRPr="00711179">
        <w:rPr>
          <w:rFonts w:ascii="Arial" w:hAnsi="Arial" w:cs="Arial"/>
          <w:color w:val="000000"/>
          <w:sz w:val="22"/>
          <w:szCs w:val="22"/>
        </w:rPr>
        <w:t>license. </w:t>
      </w:r>
    </w:p>
    <w:p w:rsidR="005169AC" w:rsidRPr="006F5420" w:rsidRDefault="005169AC" w:rsidP="005169AC">
      <w:pPr>
        <w:pStyle w:val="ListParagraph"/>
        <w:rPr>
          <w:rFonts w:ascii="Arial" w:hAnsi="Arial" w:cs="Arial"/>
          <w:sz w:val="22"/>
          <w:szCs w:val="22"/>
        </w:rPr>
      </w:pPr>
    </w:p>
    <w:p w:rsidR="005169AC" w:rsidRPr="00711179" w:rsidRDefault="005169AC" w:rsidP="00711179">
      <w:pPr>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r w:rsidRPr="00711179">
        <w:rPr>
          <w:rFonts w:ascii="Arial" w:hAnsi="Arial" w:cs="Arial"/>
          <w:color w:val="000000"/>
          <w:sz w:val="22"/>
          <w:szCs w:val="22"/>
        </w:rPr>
        <w:t xml:space="preserve">Verify that the licensee has conducted audits or </w:t>
      </w:r>
      <w:r w:rsidR="008D40BD" w:rsidRPr="00711179">
        <w:rPr>
          <w:rFonts w:ascii="Arial" w:hAnsi="Arial" w:cs="Arial"/>
          <w:color w:val="000000"/>
          <w:sz w:val="22"/>
          <w:szCs w:val="22"/>
        </w:rPr>
        <w:t>self-assessments</w:t>
      </w:r>
      <w:r w:rsidRPr="00711179">
        <w:rPr>
          <w:rFonts w:ascii="Arial" w:hAnsi="Arial" w:cs="Arial"/>
          <w:color w:val="000000"/>
          <w:sz w:val="22"/>
          <w:szCs w:val="22"/>
        </w:rPr>
        <w:t xml:space="preserve"> in the area of Operations Safety</w:t>
      </w:r>
      <w:r w:rsidR="00381516" w:rsidRPr="00711179">
        <w:rPr>
          <w:rFonts w:ascii="Arial" w:hAnsi="Arial" w:cs="Arial"/>
          <w:color w:val="000000"/>
          <w:sz w:val="22"/>
          <w:szCs w:val="22"/>
        </w:rPr>
        <w:t>,</w:t>
      </w:r>
      <w:r w:rsidRPr="00711179">
        <w:rPr>
          <w:rFonts w:ascii="Arial" w:hAnsi="Arial" w:cs="Arial"/>
          <w:color w:val="000000"/>
          <w:sz w:val="22"/>
          <w:szCs w:val="22"/>
        </w:rPr>
        <w:t xml:space="preserve"> and is in compliance with license requirements, if applicable.</w:t>
      </w:r>
    </w:p>
    <w:p w:rsidR="005169AC" w:rsidRPr="006F5420" w:rsidRDefault="005169AC" w:rsidP="005169AC">
      <w:pPr>
        <w:pStyle w:val="ListParagraph"/>
        <w:rPr>
          <w:rFonts w:ascii="Arial" w:hAnsi="Arial" w:cs="Arial"/>
          <w:sz w:val="22"/>
          <w:szCs w:val="22"/>
        </w:rPr>
      </w:pPr>
    </w:p>
    <w:p w:rsidR="00AB1031" w:rsidRPr="00711179" w:rsidRDefault="00416395" w:rsidP="00711179">
      <w:pPr>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r w:rsidRPr="00711179">
        <w:rPr>
          <w:rFonts w:ascii="Arial" w:hAnsi="Arial" w:cs="Arial"/>
          <w:color w:val="000000"/>
          <w:sz w:val="22"/>
          <w:szCs w:val="22"/>
        </w:rPr>
        <w:t>Review training in the area of Operations Safety</w:t>
      </w:r>
      <w:r w:rsidR="00381516" w:rsidRPr="00711179">
        <w:rPr>
          <w:rFonts w:ascii="Arial" w:hAnsi="Arial" w:cs="Arial"/>
          <w:color w:val="000000"/>
          <w:sz w:val="22"/>
          <w:szCs w:val="22"/>
        </w:rPr>
        <w:t>,</w:t>
      </w:r>
      <w:r w:rsidRPr="00711179">
        <w:rPr>
          <w:rFonts w:ascii="Arial" w:hAnsi="Arial" w:cs="Arial"/>
          <w:color w:val="000000"/>
          <w:sz w:val="22"/>
          <w:szCs w:val="22"/>
        </w:rPr>
        <w:t xml:space="preserve"> and </w:t>
      </w:r>
      <w:r w:rsidR="00381516" w:rsidRPr="00711179">
        <w:rPr>
          <w:rFonts w:ascii="Arial" w:hAnsi="Arial" w:cs="Arial"/>
          <w:color w:val="000000"/>
          <w:sz w:val="22"/>
          <w:szCs w:val="22"/>
        </w:rPr>
        <w:t xml:space="preserve">confirm that the </w:t>
      </w:r>
      <w:r w:rsidRPr="00711179">
        <w:rPr>
          <w:rFonts w:ascii="Arial" w:hAnsi="Arial" w:cs="Arial"/>
          <w:color w:val="000000"/>
          <w:sz w:val="22"/>
          <w:szCs w:val="22"/>
        </w:rPr>
        <w:t>training is in compliance with license or certificate requirements.</w:t>
      </w:r>
    </w:p>
    <w:p w:rsidR="00AB1031" w:rsidRPr="006F5420" w:rsidRDefault="00AB1031" w:rsidP="00AB103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AB1031" w:rsidRPr="00711179" w:rsidRDefault="00AB1031" w:rsidP="00711179">
      <w:pPr>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r w:rsidRPr="00711179">
        <w:rPr>
          <w:rFonts w:ascii="Arial" w:hAnsi="Arial" w:cs="Arial"/>
          <w:color w:val="000000"/>
          <w:sz w:val="22"/>
          <w:szCs w:val="22"/>
        </w:rPr>
        <w:t xml:space="preserve">Verify that safety-significant changes to procedures in the area of Operations Safety are in compliance with license requirements.  Verify that safety-significant changes </w:t>
      </w:r>
      <w:r w:rsidR="00381516" w:rsidRPr="00711179">
        <w:rPr>
          <w:rFonts w:ascii="Arial" w:hAnsi="Arial" w:cs="Arial"/>
          <w:color w:val="000000"/>
          <w:sz w:val="22"/>
          <w:szCs w:val="22"/>
        </w:rPr>
        <w:t xml:space="preserve">have been </w:t>
      </w:r>
      <w:r w:rsidRPr="00711179">
        <w:rPr>
          <w:rFonts w:ascii="Arial" w:hAnsi="Arial" w:cs="Arial"/>
          <w:color w:val="000000"/>
          <w:sz w:val="22"/>
          <w:szCs w:val="22"/>
        </w:rPr>
        <w:t>made in accordance with the licensee’s procedure revision process, if required by the license.</w:t>
      </w:r>
    </w:p>
    <w:p w:rsidR="008E08A7" w:rsidRPr="006F5420" w:rsidRDefault="008E08A7" w:rsidP="008E08A7">
      <w:pPr>
        <w:pStyle w:val="ListParagraph"/>
        <w:rPr>
          <w:rFonts w:ascii="Arial" w:hAnsi="Arial" w:cs="Arial"/>
          <w:sz w:val="22"/>
          <w:szCs w:val="22"/>
        </w:rPr>
      </w:pPr>
    </w:p>
    <w:p w:rsidR="00AB1031" w:rsidRPr="00711179" w:rsidRDefault="00381516" w:rsidP="00711179">
      <w:pPr>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r>
        <w:rPr>
          <w:rFonts w:ascii="Arial" w:hAnsi="Arial" w:cs="Arial"/>
          <w:color w:val="000000"/>
          <w:sz w:val="22"/>
          <w:szCs w:val="22"/>
        </w:rPr>
        <w:t xml:space="preserve">Determine whether any </w:t>
      </w:r>
      <w:r w:rsidR="008E08A7" w:rsidRPr="006F5420">
        <w:rPr>
          <w:rFonts w:ascii="Arial" w:hAnsi="Arial" w:cs="Arial"/>
          <w:color w:val="000000"/>
          <w:sz w:val="22"/>
          <w:szCs w:val="22"/>
        </w:rPr>
        <w:t xml:space="preserve">change occurred in the </w:t>
      </w:r>
      <w:r w:rsidR="008E08A7" w:rsidRPr="00711179">
        <w:rPr>
          <w:rFonts w:ascii="Arial" w:hAnsi="Arial" w:cs="Arial"/>
          <w:color w:val="000000"/>
          <w:sz w:val="22"/>
          <w:szCs w:val="22"/>
        </w:rPr>
        <w:t xml:space="preserve">Operations Safety </w:t>
      </w:r>
      <w:r w:rsidR="008E08A7" w:rsidRPr="006F5420">
        <w:rPr>
          <w:rFonts w:ascii="Arial" w:hAnsi="Arial" w:cs="Arial"/>
          <w:color w:val="000000"/>
          <w:sz w:val="22"/>
          <w:szCs w:val="22"/>
        </w:rPr>
        <w:t xml:space="preserve">program organization that </w:t>
      </w:r>
      <w:r>
        <w:rPr>
          <w:rFonts w:ascii="Arial" w:hAnsi="Arial" w:cs="Arial"/>
          <w:color w:val="000000"/>
          <w:sz w:val="22"/>
          <w:szCs w:val="22"/>
        </w:rPr>
        <w:t xml:space="preserve">would be subject to </w:t>
      </w:r>
      <w:r w:rsidR="008E08A7" w:rsidRPr="006F5420">
        <w:rPr>
          <w:rFonts w:ascii="Arial" w:hAnsi="Arial" w:cs="Arial"/>
          <w:color w:val="000000"/>
          <w:sz w:val="22"/>
          <w:szCs w:val="22"/>
        </w:rPr>
        <w:t xml:space="preserve">the position-specific requirements of the license.  If </w:t>
      </w:r>
      <w:r>
        <w:rPr>
          <w:rFonts w:ascii="Arial" w:hAnsi="Arial" w:cs="Arial"/>
          <w:color w:val="000000"/>
          <w:sz w:val="22"/>
          <w:szCs w:val="22"/>
        </w:rPr>
        <w:t xml:space="preserve">so, </w:t>
      </w:r>
      <w:r w:rsidR="008E08A7" w:rsidRPr="006F5420">
        <w:rPr>
          <w:rFonts w:ascii="Arial" w:hAnsi="Arial" w:cs="Arial"/>
          <w:color w:val="000000"/>
          <w:sz w:val="22"/>
          <w:szCs w:val="22"/>
        </w:rPr>
        <w:t xml:space="preserve">verify that the new manager or staff member meets the criteria of the license requirements.  Verify that any changes to the organizational structure in the area of </w:t>
      </w:r>
      <w:r w:rsidR="008E08A7" w:rsidRPr="00711179">
        <w:rPr>
          <w:rFonts w:ascii="Arial" w:hAnsi="Arial" w:cs="Arial"/>
          <w:color w:val="000000"/>
          <w:sz w:val="22"/>
          <w:szCs w:val="22"/>
        </w:rPr>
        <w:t xml:space="preserve">Operations Safety </w:t>
      </w:r>
      <w:r w:rsidR="008E08A7" w:rsidRPr="006F5420">
        <w:rPr>
          <w:rFonts w:ascii="Arial" w:hAnsi="Arial" w:cs="Arial"/>
          <w:color w:val="000000"/>
          <w:sz w:val="22"/>
          <w:szCs w:val="22"/>
        </w:rPr>
        <w:t>are in compliance with license requirements, if applicable.</w:t>
      </w:r>
    </w:p>
    <w:p w:rsidR="004C1024" w:rsidRPr="006F5420" w:rsidRDefault="004C1024" w:rsidP="004C1024">
      <w:pPr>
        <w:pStyle w:val="ListParagraph"/>
        <w:rPr>
          <w:rFonts w:ascii="Arial" w:hAnsi="Arial" w:cs="Arial"/>
          <w:sz w:val="22"/>
          <w:szCs w:val="22"/>
        </w:rPr>
      </w:pPr>
    </w:p>
    <w:p w:rsidR="00A443B0" w:rsidRDefault="004C1024" w:rsidP="00711179">
      <w:pPr>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sectPr w:rsidR="00A443B0" w:rsidSect="00A443B0">
          <w:pgSz w:w="12240" w:h="15840" w:code="1"/>
          <w:pgMar w:top="1440" w:right="1440" w:bottom="1440" w:left="1440" w:header="1440" w:footer="1440" w:gutter="0"/>
          <w:cols w:space="720"/>
          <w:noEndnote/>
          <w:docGrid w:linePitch="326"/>
        </w:sectPr>
      </w:pPr>
      <w:r w:rsidRPr="00711179">
        <w:rPr>
          <w:rFonts w:ascii="Arial" w:hAnsi="Arial" w:cs="Arial"/>
          <w:color w:val="000000"/>
          <w:sz w:val="22"/>
          <w:szCs w:val="22"/>
        </w:rPr>
        <w:t xml:space="preserve">Determine </w:t>
      </w:r>
      <w:r w:rsidR="00A4201B" w:rsidRPr="00711179">
        <w:rPr>
          <w:rFonts w:ascii="Arial" w:hAnsi="Arial" w:cs="Arial"/>
          <w:color w:val="000000"/>
          <w:sz w:val="22"/>
          <w:szCs w:val="22"/>
        </w:rPr>
        <w:t xml:space="preserve">whether </w:t>
      </w:r>
      <w:r w:rsidRPr="00711179">
        <w:rPr>
          <w:rFonts w:ascii="Arial" w:hAnsi="Arial" w:cs="Arial"/>
          <w:color w:val="000000"/>
          <w:sz w:val="22"/>
          <w:szCs w:val="22"/>
        </w:rPr>
        <w:t>housekeeping ha</w:t>
      </w:r>
      <w:r w:rsidR="00A4201B" w:rsidRPr="00711179">
        <w:rPr>
          <w:rFonts w:ascii="Arial" w:hAnsi="Arial" w:cs="Arial"/>
          <w:color w:val="000000"/>
          <w:sz w:val="22"/>
          <w:szCs w:val="22"/>
        </w:rPr>
        <w:t>s</w:t>
      </w:r>
      <w:r w:rsidRPr="00711179">
        <w:rPr>
          <w:rFonts w:ascii="Arial" w:hAnsi="Arial" w:cs="Arial"/>
          <w:color w:val="000000"/>
          <w:sz w:val="22"/>
          <w:szCs w:val="22"/>
        </w:rPr>
        <w:t xml:space="preserve"> </w:t>
      </w:r>
      <w:r w:rsidR="00A4201B" w:rsidRPr="00711179">
        <w:rPr>
          <w:rFonts w:ascii="Arial" w:hAnsi="Arial" w:cs="Arial"/>
          <w:color w:val="000000"/>
          <w:sz w:val="22"/>
          <w:szCs w:val="22"/>
        </w:rPr>
        <w:t xml:space="preserve">had </w:t>
      </w:r>
      <w:r w:rsidRPr="00711179">
        <w:rPr>
          <w:rFonts w:ascii="Arial" w:hAnsi="Arial" w:cs="Arial"/>
          <w:color w:val="000000"/>
          <w:sz w:val="22"/>
          <w:szCs w:val="22"/>
        </w:rPr>
        <w:t>a negative impact on safety.</w:t>
      </w:r>
    </w:p>
    <w:p w:rsidR="00A17D5B" w:rsidRPr="006F5420" w:rsidRDefault="00A17D5B" w:rsidP="00B35F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color w:val="000000"/>
          <w:sz w:val="22"/>
          <w:szCs w:val="22"/>
        </w:rPr>
      </w:pPr>
    </w:p>
    <w:p w:rsidR="00A17D5B" w:rsidRPr="006F5420" w:rsidRDefault="00A17D5B" w:rsidP="00B35F2F">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color w:val="000000"/>
          <w:sz w:val="22"/>
          <w:szCs w:val="22"/>
        </w:rPr>
      </w:pPr>
      <w:r w:rsidRPr="00A45C0C">
        <w:rPr>
          <w:rFonts w:ascii="Arial" w:hAnsi="Arial" w:cs="Arial"/>
          <w:color w:val="000000"/>
          <w:sz w:val="22"/>
          <w:szCs w:val="22"/>
        </w:rPr>
        <w:t>Inspection Guidance</w:t>
      </w:r>
      <w:r w:rsidR="00F40C1C" w:rsidRPr="00A82989">
        <w:rPr>
          <w:rFonts w:ascii="Arial" w:hAnsi="Arial" w:cs="Arial"/>
          <w:color w:val="000000"/>
          <w:sz w:val="22"/>
          <w:szCs w:val="22"/>
        </w:rPr>
        <w:t>.</w:t>
      </w:r>
    </w:p>
    <w:p w:rsidR="003B00F5" w:rsidRPr="006F5420" w:rsidRDefault="003B00F5"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581606" w:rsidRPr="00F40C1C" w:rsidRDefault="00581606" w:rsidP="00711179">
      <w:pPr>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r w:rsidRPr="00F40C1C">
        <w:rPr>
          <w:rFonts w:ascii="Arial" w:hAnsi="Arial" w:cs="Arial"/>
          <w:color w:val="000000"/>
          <w:sz w:val="22"/>
          <w:szCs w:val="22"/>
        </w:rPr>
        <w:t>Verif</w:t>
      </w:r>
      <w:r w:rsidR="005528F7" w:rsidRPr="00F40C1C">
        <w:rPr>
          <w:rFonts w:ascii="Arial" w:hAnsi="Arial" w:cs="Arial"/>
          <w:color w:val="000000"/>
          <w:sz w:val="22"/>
          <w:szCs w:val="22"/>
        </w:rPr>
        <w:t>y</w:t>
      </w:r>
      <w:r w:rsidRPr="00F40C1C">
        <w:rPr>
          <w:rFonts w:ascii="Arial" w:hAnsi="Arial" w:cs="Arial"/>
          <w:color w:val="000000"/>
          <w:sz w:val="22"/>
          <w:szCs w:val="22"/>
        </w:rPr>
        <w:t xml:space="preserve"> that </w:t>
      </w:r>
      <w:r w:rsidR="00E118E0" w:rsidRPr="00F40C1C">
        <w:rPr>
          <w:rFonts w:ascii="Arial" w:hAnsi="Arial" w:cs="Arial"/>
          <w:color w:val="000000"/>
          <w:sz w:val="22"/>
          <w:szCs w:val="22"/>
        </w:rPr>
        <w:t>the management measures</w:t>
      </w:r>
      <w:r w:rsidR="00CF15A4" w:rsidRPr="00F40C1C">
        <w:rPr>
          <w:rFonts w:ascii="Arial" w:hAnsi="Arial" w:cs="Arial"/>
          <w:color w:val="000000"/>
          <w:sz w:val="22"/>
          <w:szCs w:val="22"/>
        </w:rPr>
        <w:t xml:space="preserve"> </w:t>
      </w:r>
      <w:r w:rsidRPr="00F40C1C">
        <w:rPr>
          <w:rFonts w:ascii="Arial" w:hAnsi="Arial" w:cs="Arial"/>
          <w:color w:val="000000"/>
          <w:sz w:val="22"/>
          <w:szCs w:val="22"/>
        </w:rPr>
        <w:t>required for the selected safety controls are being adequately conducted</w:t>
      </w:r>
      <w:r w:rsidR="00F40C1C" w:rsidRPr="00F40C1C">
        <w:rPr>
          <w:rFonts w:ascii="Arial" w:hAnsi="Arial" w:cs="Arial"/>
          <w:color w:val="000000"/>
          <w:sz w:val="22"/>
          <w:szCs w:val="22"/>
        </w:rPr>
        <w:t>.</w:t>
      </w:r>
    </w:p>
    <w:p w:rsidR="008E08A7" w:rsidRPr="006F5420" w:rsidRDefault="006A3439" w:rsidP="008E08A7">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color w:val="000000"/>
          <w:sz w:val="22"/>
          <w:szCs w:val="22"/>
        </w:rPr>
      </w:pPr>
      <w:r w:rsidRPr="006F5420">
        <w:rPr>
          <w:rFonts w:ascii="Arial" w:hAnsi="Arial" w:cs="Arial"/>
          <w:color w:val="000000"/>
          <w:sz w:val="22"/>
          <w:szCs w:val="22"/>
        </w:rPr>
        <w:tab/>
      </w:r>
      <w:r w:rsidRPr="006F5420">
        <w:rPr>
          <w:rFonts w:ascii="Arial" w:hAnsi="Arial" w:cs="Arial"/>
          <w:color w:val="000000"/>
          <w:sz w:val="22"/>
          <w:szCs w:val="22"/>
        </w:rPr>
        <w:tab/>
      </w:r>
      <w:r w:rsidRPr="006F5420">
        <w:rPr>
          <w:rFonts w:ascii="Arial" w:hAnsi="Arial" w:cs="Arial"/>
          <w:color w:val="000000"/>
          <w:sz w:val="22"/>
          <w:szCs w:val="22"/>
        </w:rPr>
        <w:tab/>
      </w:r>
    </w:p>
    <w:p w:rsidR="008E08A7" w:rsidRPr="00711179" w:rsidRDefault="00CF15A4" w:rsidP="00711179">
      <w:pPr>
        <w:pStyle w:val="ListParagraph"/>
        <w:widowControl/>
        <w:numPr>
          <w:ilvl w:val="2"/>
          <w:numId w:val="27"/>
        </w:numPr>
        <w:autoSpaceDE/>
        <w:autoSpaceDN/>
        <w:adjustRightInd/>
        <w:rPr>
          <w:rFonts w:ascii="Arial" w:hAnsi="Arial" w:cs="Arial"/>
          <w:i/>
          <w:sz w:val="22"/>
          <w:szCs w:val="22"/>
        </w:rPr>
      </w:pPr>
      <w:r w:rsidRPr="00711179">
        <w:rPr>
          <w:rFonts w:ascii="Arial" w:hAnsi="Arial" w:cs="Arial"/>
          <w:i/>
          <w:color w:val="000000"/>
          <w:sz w:val="22"/>
          <w:szCs w:val="22"/>
        </w:rPr>
        <w:t xml:space="preserve">Understand </w:t>
      </w:r>
      <w:r w:rsidR="008E08A7" w:rsidRPr="00711179">
        <w:rPr>
          <w:rFonts w:ascii="Arial" w:hAnsi="Arial" w:cs="Arial"/>
          <w:i/>
          <w:color w:val="000000"/>
          <w:sz w:val="22"/>
          <w:szCs w:val="22"/>
        </w:rPr>
        <w:t xml:space="preserve">the management measures the licensee is crediting for the selected IROFS or process safety controls.  This </w:t>
      </w:r>
      <w:r w:rsidR="00446C91" w:rsidRPr="00711179">
        <w:rPr>
          <w:rFonts w:ascii="Arial" w:hAnsi="Arial" w:cs="Arial"/>
          <w:i/>
          <w:color w:val="000000"/>
          <w:sz w:val="22"/>
          <w:szCs w:val="22"/>
        </w:rPr>
        <w:t xml:space="preserve">information </w:t>
      </w:r>
      <w:r w:rsidR="008E08A7" w:rsidRPr="00711179">
        <w:rPr>
          <w:rFonts w:ascii="Arial" w:hAnsi="Arial" w:cs="Arial"/>
          <w:i/>
          <w:color w:val="000000"/>
          <w:sz w:val="22"/>
          <w:szCs w:val="22"/>
        </w:rPr>
        <w:t xml:space="preserve">can be obtained by reviewing the ISA Summary and other safety basis documentation, discussions with the NRC </w:t>
      </w:r>
      <w:r w:rsidR="00DE3E30" w:rsidRPr="00711179">
        <w:rPr>
          <w:rFonts w:ascii="Arial" w:hAnsi="Arial" w:cs="Arial"/>
          <w:i/>
          <w:color w:val="000000"/>
          <w:sz w:val="22"/>
          <w:szCs w:val="22"/>
        </w:rPr>
        <w:t xml:space="preserve">inspection program risk and reliability analyst, </w:t>
      </w:r>
      <w:r w:rsidR="00446C91" w:rsidRPr="00711179">
        <w:rPr>
          <w:rFonts w:ascii="Arial" w:hAnsi="Arial" w:cs="Arial"/>
          <w:i/>
          <w:color w:val="000000"/>
          <w:sz w:val="22"/>
          <w:szCs w:val="22"/>
        </w:rPr>
        <w:t>p</w:t>
      </w:r>
      <w:r w:rsidR="008E08A7" w:rsidRPr="00711179">
        <w:rPr>
          <w:rFonts w:ascii="Arial" w:hAnsi="Arial" w:cs="Arial"/>
          <w:i/>
          <w:color w:val="000000"/>
          <w:sz w:val="22"/>
          <w:szCs w:val="22"/>
        </w:rPr>
        <w:t xml:space="preserve">roject </w:t>
      </w:r>
      <w:r w:rsidR="00446C91" w:rsidRPr="00711179">
        <w:rPr>
          <w:rFonts w:ascii="Arial" w:hAnsi="Arial" w:cs="Arial"/>
          <w:i/>
          <w:color w:val="000000"/>
          <w:sz w:val="22"/>
          <w:szCs w:val="22"/>
        </w:rPr>
        <w:t>manager</w:t>
      </w:r>
      <w:r w:rsidR="00DE3E30" w:rsidRPr="00711179">
        <w:rPr>
          <w:rFonts w:ascii="Arial" w:hAnsi="Arial" w:cs="Arial"/>
          <w:i/>
          <w:color w:val="000000"/>
          <w:sz w:val="22"/>
          <w:szCs w:val="22"/>
        </w:rPr>
        <w:t>,</w:t>
      </w:r>
      <w:r w:rsidR="00446C91" w:rsidRPr="00711179">
        <w:rPr>
          <w:rFonts w:ascii="Arial" w:hAnsi="Arial" w:cs="Arial"/>
          <w:i/>
          <w:color w:val="000000"/>
          <w:sz w:val="22"/>
          <w:szCs w:val="22"/>
        </w:rPr>
        <w:t xml:space="preserve"> </w:t>
      </w:r>
      <w:r w:rsidR="008E08A7" w:rsidRPr="00711179">
        <w:rPr>
          <w:rFonts w:ascii="Arial" w:hAnsi="Arial" w:cs="Arial"/>
          <w:i/>
          <w:color w:val="000000"/>
          <w:sz w:val="22"/>
          <w:szCs w:val="22"/>
        </w:rPr>
        <w:t xml:space="preserve">or </w:t>
      </w:r>
      <w:r w:rsidR="00446C91" w:rsidRPr="00711179">
        <w:rPr>
          <w:rFonts w:ascii="Arial" w:hAnsi="Arial" w:cs="Arial"/>
          <w:i/>
          <w:color w:val="000000"/>
          <w:sz w:val="22"/>
          <w:szCs w:val="22"/>
        </w:rPr>
        <w:t>r</w:t>
      </w:r>
      <w:r w:rsidR="008E08A7" w:rsidRPr="00711179">
        <w:rPr>
          <w:rFonts w:ascii="Arial" w:hAnsi="Arial" w:cs="Arial"/>
          <w:i/>
          <w:color w:val="000000"/>
          <w:sz w:val="22"/>
          <w:szCs w:val="22"/>
        </w:rPr>
        <w:t xml:space="preserve">esident </w:t>
      </w:r>
      <w:r w:rsidR="00446C91" w:rsidRPr="00711179">
        <w:rPr>
          <w:rFonts w:ascii="Arial" w:hAnsi="Arial" w:cs="Arial"/>
          <w:i/>
          <w:color w:val="000000"/>
          <w:sz w:val="22"/>
          <w:szCs w:val="22"/>
        </w:rPr>
        <w:t>i</w:t>
      </w:r>
      <w:r w:rsidR="008E08A7" w:rsidRPr="00711179">
        <w:rPr>
          <w:rFonts w:ascii="Arial" w:hAnsi="Arial" w:cs="Arial"/>
          <w:i/>
          <w:color w:val="000000"/>
          <w:sz w:val="22"/>
          <w:szCs w:val="22"/>
        </w:rPr>
        <w:t xml:space="preserve">nspector, and from interviews with the licensee.  </w:t>
      </w:r>
    </w:p>
    <w:p w:rsidR="008E08A7" w:rsidRPr="006F5420" w:rsidRDefault="008E08A7" w:rsidP="008E08A7">
      <w:pPr>
        <w:pStyle w:val="ListParagraph"/>
        <w:widowControl/>
        <w:autoSpaceDE/>
        <w:autoSpaceDN/>
        <w:adjustRightInd/>
        <w:ind w:left="2074"/>
        <w:rPr>
          <w:rFonts w:ascii="Arial" w:hAnsi="Arial" w:cs="Arial"/>
          <w:sz w:val="22"/>
          <w:szCs w:val="22"/>
        </w:rPr>
      </w:pPr>
    </w:p>
    <w:p w:rsidR="00AC4BB3" w:rsidRPr="006F5420" w:rsidRDefault="006A3439">
      <w:pPr>
        <w:pStyle w:val="ListParagraph"/>
        <w:widowControl/>
        <w:numPr>
          <w:ilvl w:val="2"/>
          <w:numId w:val="27"/>
        </w:numPr>
        <w:autoSpaceDE/>
        <w:autoSpaceDN/>
        <w:adjustRightInd/>
        <w:rPr>
          <w:rFonts w:ascii="Arial" w:hAnsi="Arial" w:cs="Arial"/>
          <w:color w:val="000000"/>
          <w:sz w:val="22"/>
          <w:szCs w:val="22"/>
        </w:rPr>
      </w:pPr>
      <w:r w:rsidRPr="006F5420">
        <w:rPr>
          <w:rFonts w:ascii="Arial" w:hAnsi="Arial" w:cs="Arial"/>
          <w:color w:val="000000"/>
          <w:sz w:val="22"/>
          <w:szCs w:val="22"/>
        </w:rPr>
        <w:t xml:space="preserve">From the selected management measures, </w:t>
      </w:r>
      <w:r w:rsidR="0048663F" w:rsidRPr="006F5420">
        <w:rPr>
          <w:rFonts w:ascii="Arial" w:hAnsi="Arial" w:cs="Arial"/>
          <w:color w:val="000000"/>
          <w:sz w:val="22"/>
          <w:szCs w:val="22"/>
        </w:rPr>
        <w:t>verify that the management measure</w:t>
      </w:r>
      <w:r w:rsidR="00446C91">
        <w:rPr>
          <w:rFonts w:ascii="Arial" w:hAnsi="Arial" w:cs="Arial"/>
          <w:color w:val="000000"/>
          <w:sz w:val="22"/>
          <w:szCs w:val="22"/>
        </w:rPr>
        <w:t>s</w:t>
      </w:r>
      <w:r w:rsidR="0048663F" w:rsidRPr="006F5420">
        <w:rPr>
          <w:rFonts w:ascii="Arial" w:hAnsi="Arial" w:cs="Arial"/>
          <w:color w:val="000000"/>
          <w:sz w:val="22"/>
          <w:szCs w:val="22"/>
        </w:rPr>
        <w:t xml:space="preserve"> ensure that the IROFS or safety control will perform its intended safety function.  </w:t>
      </w:r>
      <w:r w:rsidR="00CF15A4" w:rsidRPr="006F5420">
        <w:rPr>
          <w:rFonts w:ascii="Arial" w:hAnsi="Arial" w:cs="Arial"/>
          <w:color w:val="000000"/>
          <w:sz w:val="22"/>
          <w:szCs w:val="22"/>
        </w:rPr>
        <w:t xml:space="preserve">Verify that </w:t>
      </w:r>
      <w:r w:rsidR="000423D9" w:rsidRPr="006F5420">
        <w:rPr>
          <w:rFonts w:ascii="Arial" w:hAnsi="Arial" w:cs="Arial"/>
          <w:color w:val="000000"/>
          <w:sz w:val="22"/>
          <w:szCs w:val="22"/>
        </w:rPr>
        <w:t>the functional tests/surveillances performed actually test the proper aspect of the safety control or parameter</w:t>
      </w:r>
      <w:r w:rsidR="00CF15A4" w:rsidRPr="006F5420">
        <w:rPr>
          <w:rFonts w:ascii="Arial" w:hAnsi="Arial" w:cs="Arial"/>
          <w:color w:val="000000"/>
          <w:sz w:val="22"/>
          <w:szCs w:val="22"/>
        </w:rPr>
        <w:t>.</w:t>
      </w:r>
      <w:r w:rsidR="00CD092C" w:rsidRPr="006F5420">
        <w:rPr>
          <w:rFonts w:ascii="Arial" w:hAnsi="Arial" w:cs="Arial"/>
          <w:color w:val="000000"/>
          <w:sz w:val="22"/>
          <w:szCs w:val="22"/>
        </w:rPr>
        <w:t xml:space="preserve"> </w:t>
      </w:r>
    </w:p>
    <w:p w:rsidR="00B11429" w:rsidRPr="006F5420" w:rsidRDefault="00B11429" w:rsidP="00B11429">
      <w:pPr>
        <w:pStyle w:val="ListParagraph"/>
        <w:rPr>
          <w:rFonts w:ascii="Arial" w:hAnsi="Arial" w:cs="Arial"/>
          <w:color w:val="000000"/>
          <w:sz w:val="22"/>
          <w:szCs w:val="22"/>
        </w:rPr>
      </w:pPr>
    </w:p>
    <w:p w:rsidR="00AC4BB3" w:rsidRPr="006F5420" w:rsidRDefault="0048663F" w:rsidP="00711179">
      <w:pPr>
        <w:pStyle w:val="ListParagraph"/>
        <w:widowControl/>
        <w:numPr>
          <w:ilvl w:val="3"/>
          <w:numId w:val="27"/>
        </w:numPr>
        <w:tabs>
          <w:tab w:val="left" w:pos="2700"/>
        </w:tabs>
        <w:autoSpaceDE/>
        <w:autoSpaceDN/>
        <w:adjustRightInd/>
        <w:ind w:left="2708" w:hanging="634"/>
        <w:rPr>
          <w:rFonts w:ascii="Arial" w:hAnsi="Arial" w:cs="Arial"/>
          <w:color w:val="000000"/>
          <w:sz w:val="22"/>
          <w:szCs w:val="22"/>
        </w:rPr>
      </w:pPr>
      <w:r w:rsidRPr="006F5420">
        <w:rPr>
          <w:rFonts w:ascii="Arial" w:hAnsi="Arial" w:cs="Arial"/>
          <w:color w:val="000000"/>
          <w:sz w:val="22"/>
          <w:szCs w:val="22"/>
        </w:rPr>
        <w:t xml:space="preserve">For example, an active engineering control IROFS is a temperature element that </w:t>
      </w:r>
      <w:r w:rsidR="00446C91">
        <w:rPr>
          <w:rFonts w:ascii="Arial" w:hAnsi="Arial" w:cs="Arial"/>
          <w:color w:val="000000"/>
          <w:sz w:val="22"/>
          <w:szCs w:val="22"/>
        </w:rPr>
        <w:t xml:space="preserve">for its </w:t>
      </w:r>
      <w:proofErr w:type="spellStart"/>
      <w:r w:rsidRPr="006F5420">
        <w:rPr>
          <w:rFonts w:ascii="Arial" w:hAnsi="Arial" w:cs="Arial"/>
          <w:color w:val="000000"/>
          <w:sz w:val="22"/>
          <w:szCs w:val="22"/>
        </w:rPr>
        <w:t>setpoint</w:t>
      </w:r>
      <w:proofErr w:type="spellEnd"/>
      <w:r w:rsidRPr="006F5420">
        <w:rPr>
          <w:rFonts w:ascii="Arial" w:hAnsi="Arial" w:cs="Arial"/>
          <w:color w:val="000000"/>
          <w:sz w:val="22"/>
          <w:szCs w:val="22"/>
        </w:rPr>
        <w:t xml:space="preserve">, PLC logic will automatically shut process area valves.  One of the management measures selected is a testing surveillance.  If the surveillance only validates the </w:t>
      </w:r>
      <w:r w:rsidR="000423D9" w:rsidRPr="006F5420">
        <w:rPr>
          <w:rFonts w:ascii="Arial" w:hAnsi="Arial" w:cs="Arial"/>
          <w:color w:val="000000"/>
          <w:sz w:val="22"/>
          <w:szCs w:val="22"/>
        </w:rPr>
        <w:t>temperature</w:t>
      </w:r>
      <w:r w:rsidRPr="006F5420">
        <w:rPr>
          <w:rFonts w:ascii="Arial" w:hAnsi="Arial" w:cs="Arial"/>
          <w:color w:val="000000"/>
          <w:sz w:val="22"/>
          <w:szCs w:val="22"/>
        </w:rPr>
        <w:t xml:space="preserve"> element setting, this may not be adequate to ensure the IROFS will perform </w:t>
      </w:r>
      <w:r w:rsidR="00CD092C" w:rsidRPr="006F5420">
        <w:rPr>
          <w:rFonts w:ascii="Arial" w:hAnsi="Arial" w:cs="Arial"/>
          <w:color w:val="000000"/>
          <w:sz w:val="22"/>
          <w:szCs w:val="22"/>
        </w:rPr>
        <w:t>its</w:t>
      </w:r>
      <w:r w:rsidRPr="006F5420">
        <w:rPr>
          <w:rFonts w:ascii="Arial" w:hAnsi="Arial" w:cs="Arial"/>
          <w:color w:val="000000"/>
          <w:sz w:val="22"/>
          <w:szCs w:val="22"/>
        </w:rPr>
        <w:t xml:space="preserve"> safety function.  In this case, verify that the licensee </w:t>
      </w:r>
      <w:r w:rsidR="00446C91">
        <w:rPr>
          <w:rFonts w:ascii="Arial" w:hAnsi="Arial" w:cs="Arial"/>
          <w:color w:val="000000"/>
          <w:sz w:val="22"/>
          <w:szCs w:val="22"/>
        </w:rPr>
        <w:t xml:space="preserve">is </w:t>
      </w:r>
      <w:r w:rsidRPr="006F5420">
        <w:rPr>
          <w:rFonts w:ascii="Arial" w:hAnsi="Arial" w:cs="Arial"/>
          <w:color w:val="000000"/>
          <w:sz w:val="22"/>
          <w:szCs w:val="22"/>
        </w:rPr>
        <w:t xml:space="preserve">performing </w:t>
      </w:r>
      <w:r w:rsidR="00E118E0" w:rsidRPr="006F5420">
        <w:rPr>
          <w:rFonts w:ascii="Arial" w:hAnsi="Arial" w:cs="Arial"/>
          <w:color w:val="000000"/>
          <w:sz w:val="22"/>
          <w:szCs w:val="22"/>
        </w:rPr>
        <w:t xml:space="preserve">additional </w:t>
      </w:r>
      <w:r w:rsidRPr="006F5420">
        <w:rPr>
          <w:rFonts w:ascii="Arial" w:hAnsi="Arial" w:cs="Arial"/>
          <w:color w:val="000000"/>
          <w:sz w:val="22"/>
          <w:szCs w:val="22"/>
        </w:rPr>
        <w:t>testing of the automatic closur</w:t>
      </w:r>
      <w:r w:rsidR="000423D9" w:rsidRPr="006F5420">
        <w:rPr>
          <w:rFonts w:ascii="Arial" w:hAnsi="Arial" w:cs="Arial"/>
          <w:color w:val="000000"/>
          <w:sz w:val="22"/>
          <w:szCs w:val="22"/>
        </w:rPr>
        <w:t>e</w:t>
      </w:r>
      <w:r w:rsidRPr="006F5420">
        <w:rPr>
          <w:rFonts w:ascii="Arial" w:hAnsi="Arial" w:cs="Arial"/>
          <w:color w:val="000000"/>
          <w:sz w:val="22"/>
          <w:szCs w:val="22"/>
        </w:rPr>
        <w:t xml:space="preserve"> of the valves in </w:t>
      </w:r>
      <w:proofErr w:type="gramStart"/>
      <w:r w:rsidRPr="006F5420">
        <w:rPr>
          <w:rFonts w:ascii="Arial" w:hAnsi="Arial" w:cs="Arial"/>
          <w:color w:val="000000"/>
          <w:sz w:val="22"/>
          <w:szCs w:val="22"/>
        </w:rPr>
        <w:t>another surveillance</w:t>
      </w:r>
      <w:proofErr w:type="gramEnd"/>
      <w:r w:rsidRPr="006F5420">
        <w:rPr>
          <w:rFonts w:ascii="Arial" w:hAnsi="Arial" w:cs="Arial"/>
          <w:color w:val="000000"/>
          <w:sz w:val="22"/>
          <w:szCs w:val="22"/>
        </w:rPr>
        <w:t xml:space="preserve">.  </w:t>
      </w:r>
    </w:p>
    <w:p w:rsidR="00872BBD" w:rsidRPr="006F5420" w:rsidRDefault="00872BBD" w:rsidP="00872BBD">
      <w:pPr>
        <w:pStyle w:val="ListParagraph"/>
        <w:widowControl/>
        <w:tabs>
          <w:tab w:val="left" w:pos="2700"/>
        </w:tabs>
        <w:autoSpaceDE/>
        <w:autoSpaceDN/>
        <w:adjustRightInd/>
        <w:ind w:left="2700"/>
        <w:rPr>
          <w:rFonts w:ascii="Arial" w:hAnsi="Arial" w:cs="Arial"/>
          <w:color w:val="000000"/>
          <w:sz w:val="22"/>
          <w:szCs w:val="22"/>
        </w:rPr>
      </w:pPr>
    </w:p>
    <w:p w:rsidR="00AC4BB3" w:rsidRPr="006F5420" w:rsidRDefault="005D2D5E">
      <w:pPr>
        <w:pStyle w:val="ListParagraph"/>
        <w:widowControl/>
        <w:numPr>
          <w:ilvl w:val="2"/>
          <w:numId w:val="27"/>
        </w:numPr>
        <w:tabs>
          <w:tab w:val="left" w:pos="2700"/>
        </w:tabs>
        <w:autoSpaceDE/>
        <w:autoSpaceDN/>
        <w:adjustRightInd/>
        <w:rPr>
          <w:rFonts w:ascii="Arial" w:hAnsi="Arial" w:cs="Arial"/>
          <w:color w:val="000000"/>
          <w:sz w:val="22"/>
          <w:szCs w:val="22"/>
        </w:rPr>
      </w:pPr>
      <w:r w:rsidRPr="006F5420">
        <w:rPr>
          <w:rFonts w:ascii="Arial" w:hAnsi="Arial" w:cs="Arial"/>
          <w:color w:val="000000"/>
          <w:sz w:val="22"/>
          <w:szCs w:val="22"/>
        </w:rPr>
        <w:t>V</w:t>
      </w:r>
      <w:r w:rsidR="006A3439" w:rsidRPr="006F5420">
        <w:rPr>
          <w:rFonts w:ascii="Arial" w:hAnsi="Arial" w:cs="Arial"/>
          <w:color w:val="000000"/>
          <w:sz w:val="22"/>
          <w:szCs w:val="22"/>
        </w:rPr>
        <w:t xml:space="preserve">erify that the management measures are being performed satisfactorily and as required, </w:t>
      </w:r>
      <w:r w:rsidR="00935DBC">
        <w:rPr>
          <w:rFonts w:ascii="Arial" w:hAnsi="Arial" w:cs="Arial"/>
          <w:color w:val="000000"/>
          <w:sz w:val="22"/>
          <w:szCs w:val="22"/>
        </w:rPr>
        <w:t xml:space="preserve">at an </w:t>
      </w:r>
      <w:r w:rsidR="006A3439" w:rsidRPr="006F5420">
        <w:rPr>
          <w:rFonts w:ascii="Arial" w:hAnsi="Arial" w:cs="Arial"/>
          <w:color w:val="000000"/>
          <w:sz w:val="22"/>
          <w:szCs w:val="22"/>
        </w:rPr>
        <w:t xml:space="preserve">established frequency, </w:t>
      </w:r>
      <w:r w:rsidR="00935DBC">
        <w:rPr>
          <w:rFonts w:ascii="Arial" w:hAnsi="Arial" w:cs="Arial"/>
          <w:color w:val="000000"/>
          <w:sz w:val="22"/>
          <w:szCs w:val="22"/>
        </w:rPr>
        <w:t xml:space="preserve">and </w:t>
      </w:r>
      <w:r w:rsidR="006A3439" w:rsidRPr="006F5420">
        <w:rPr>
          <w:rFonts w:ascii="Arial" w:hAnsi="Arial" w:cs="Arial"/>
          <w:color w:val="000000"/>
          <w:sz w:val="22"/>
          <w:szCs w:val="22"/>
        </w:rPr>
        <w:t>that written document</w:t>
      </w:r>
      <w:r w:rsidR="00935DBC">
        <w:rPr>
          <w:rFonts w:ascii="Arial" w:hAnsi="Arial" w:cs="Arial"/>
          <w:color w:val="000000"/>
          <w:sz w:val="22"/>
          <w:szCs w:val="22"/>
        </w:rPr>
        <w:t>ation</w:t>
      </w:r>
      <w:r w:rsidR="006A3439" w:rsidRPr="006F5420">
        <w:rPr>
          <w:rFonts w:ascii="Arial" w:hAnsi="Arial" w:cs="Arial"/>
          <w:color w:val="000000"/>
          <w:sz w:val="22"/>
          <w:szCs w:val="22"/>
        </w:rPr>
        <w:t xml:space="preserve"> exists to direct the performance of the management measure, i.e. surveillance, and that failures of the management measure are appropriately </w:t>
      </w:r>
      <w:r w:rsidR="00673B05" w:rsidRPr="006F5420">
        <w:rPr>
          <w:rFonts w:ascii="Arial" w:hAnsi="Arial" w:cs="Arial"/>
          <w:color w:val="000000"/>
          <w:sz w:val="22"/>
          <w:szCs w:val="22"/>
        </w:rPr>
        <w:t xml:space="preserve">corrected and </w:t>
      </w:r>
      <w:r w:rsidR="006A3439" w:rsidRPr="006F5420">
        <w:rPr>
          <w:rFonts w:ascii="Arial" w:hAnsi="Arial" w:cs="Arial"/>
          <w:color w:val="000000"/>
          <w:sz w:val="22"/>
          <w:szCs w:val="22"/>
        </w:rPr>
        <w:t xml:space="preserve">documented </w:t>
      </w:r>
      <w:r w:rsidR="00E118E0" w:rsidRPr="006F5420">
        <w:rPr>
          <w:rFonts w:ascii="Arial" w:hAnsi="Arial" w:cs="Arial"/>
          <w:color w:val="000000"/>
          <w:sz w:val="22"/>
          <w:szCs w:val="22"/>
        </w:rPr>
        <w:t xml:space="preserve">in the corrective action program and/or through incident investigations, as </w:t>
      </w:r>
      <w:r w:rsidR="00673B05" w:rsidRPr="006F5420">
        <w:rPr>
          <w:rFonts w:ascii="Arial" w:hAnsi="Arial" w:cs="Arial"/>
          <w:color w:val="000000"/>
          <w:sz w:val="22"/>
          <w:szCs w:val="22"/>
        </w:rPr>
        <w:t>required</w:t>
      </w:r>
      <w:r w:rsidR="006A3439" w:rsidRPr="006F5420">
        <w:rPr>
          <w:rFonts w:ascii="Arial" w:hAnsi="Arial" w:cs="Arial"/>
          <w:color w:val="000000"/>
          <w:sz w:val="22"/>
          <w:szCs w:val="22"/>
        </w:rPr>
        <w:t xml:space="preserve">.  </w:t>
      </w:r>
      <w:r w:rsidR="00935DBC">
        <w:rPr>
          <w:rFonts w:ascii="Arial" w:hAnsi="Arial" w:cs="Arial"/>
          <w:color w:val="000000"/>
          <w:sz w:val="22"/>
          <w:szCs w:val="22"/>
        </w:rPr>
        <w:t xml:space="preserve">For any </w:t>
      </w:r>
      <w:r w:rsidR="006A3439" w:rsidRPr="006F5420">
        <w:rPr>
          <w:rFonts w:ascii="Arial" w:hAnsi="Arial" w:cs="Arial"/>
          <w:color w:val="000000"/>
          <w:sz w:val="22"/>
          <w:szCs w:val="22"/>
        </w:rPr>
        <w:t>management measure failure</w:t>
      </w:r>
      <w:r w:rsidR="00935DBC">
        <w:rPr>
          <w:rFonts w:ascii="Arial" w:hAnsi="Arial" w:cs="Arial"/>
          <w:color w:val="000000"/>
          <w:sz w:val="22"/>
          <w:szCs w:val="22"/>
        </w:rPr>
        <w:t xml:space="preserve">s </w:t>
      </w:r>
      <w:r w:rsidR="003927CD">
        <w:rPr>
          <w:rFonts w:ascii="Arial" w:hAnsi="Arial" w:cs="Arial"/>
          <w:color w:val="000000"/>
          <w:sz w:val="22"/>
          <w:szCs w:val="22"/>
        </w:rPr>
        <w:t>that are</w:t>
      </w:r>
      <w:r w:rsidR="00DE3E30">
        <w:rPr>
          <w:rFonts w:ascii="Arial" w:hAnsi="Arial" w:cs="Arial"/>
          <w:color w:val="000000"/>
          <w:sz w:val="22"/>
          <w:szCs w:val="22"/>
        </w:rPr>
        <w:t xml:space="preserve"> </w:t>
      </w:r>
      <w:r w:rsidR="00935DBC">
        <w:rPr>
          <w:rFonts w:ascii="Arial" w:hAnsi="Arial" w:cs="Arial"/>
          <w:color w:val="000000"/>
          <w:sz w:val="22"/>
          <w:szCs w:val="22"/>
        </w:rPr>
        <w:t xml:space="preserve">identified during inspection, determine whether </w:t>
      </w:r>
      <w:r w:rsidR="006A3439" w:rsidRPr="006F5420">
        <w:rPr>
          <w:rFonts w:ascii="Arial" w:hAnsi="Arial" w:cs="Arial"/>
          <w:color w:val="000000"/>
          <w:sz w:val="22"/>
          <w:szCs w:val="22"/>
        </w:rPr>
        <w:t xml:space="preserve">the failure resulted in a failed or degraded IROFS or safety control, and </w:t>
      </w:r>
      <w:r w:rsidR="00935DBC">
        <w:rPr>
          <w:rFonts w:ascii="Arial" w:hAnsi="Arial" w:cs="Arial"/>
          <w:color w:val="000000"/>
          <w:sz w:val="22"/>
          <w:szCs w:val="22"/>
        </w:rPr>
        <w:t xml:space="preserve">confirm that </w:t>
      </w:r>
      <w:r w:rsidR="006A3439" w:rsidRPr="006F5420">
        <w:rPr>
          <w:rFonts w:ascii="Arial" w:hAnsi="Arial" w:cs="Arial"/>
          <w:color w:val="000000"/>
          <w:sz w:val="22"/>
          <w:szCs w:val="22"/>
        </w:rPr>
        <w:t xml:space="preserve">the licensee </w:t>
      </w:r>
      <w:r w:rsidRPr="006F5420">
        <w:rPr>
          <w:rFonts w:ascii="Arial" w:hAnsi="Arial" w:cs="Arial"/>
          <w:color w:val="000000"/>
          <w:sz w:val="22"/>
          <w:szCs w:val="22"/>
        </w:rPr>
        <w:t xml:space="preserve">is </w:t>
      </w:r>
      <w:r w:rsidR="006A3439" w:rsidRPr="006F5420">
        <w:rPr>
          <w:rFonts w:ascii="Arial" w:hAnsi="Arial" w:cs="Arial"/>
          <w:color w:val="000000"/>
          <w:sz w:val="22"/>
          <w:szCs w:val="22"/>
        </w:rPr>
        <w:t>still meet</w:t>
      </w:r>
      <w:r w:rsidR="00673B05" w:rsidRPr="006F5420">
        <w:rPr>
          <w:rFonts w:ascii="Arial" w:hAnsi="Arial" w:cs="Arial"/>
          <w:color w:val="000000"/>
          <w:sz w:val="22"/>
          <w:szCs w:val="22"/>
        </w:rPr>
        <w:t>ing</w:t>
      </w:r>
      <w:r w:rsidR="006A3439" w:rsidRPr="006F5420">
        <w:rPr>
          <w:rFonts w:ascii="Arial" w:hAnsi="Arial" w:cs="Arial"/>
          <w:color w:val="000000"/>
          <w:sz w:val="22"/>
          <w:szCs w:val="22"/>
        </w:rPr>
        <w:t xml:space="preserve"> performance requirements.  </w:t>
      </w:r>
      <w:r w:rsidR="00935DBC">
        <w:rPr>
          <w:rFonts w:ascii="Arial" w:hAnsi="Arial" w:cs="Arial"/>
          <w:color w:val="000000"/>
          <w:sz w:val="22"/>
          <w:szCs w:val="22"/>
        </w:rPr>
        <w:t>C</w:t>
      </w:r>
      <w:r w:rsidR="0081116F" w:rsidRPr="006F5420">
        <w:rPr>
          <w:rFonts w:ascii="Arial" w:hAnsi="Arial" w:cs="Arial"/>
          <w:color w:val="000000"/>
          <w:sz w:val="22"/>
          <w:szCs w:val="22"/>
        </w:rPr>
        <w:t>onsider contacting the project inspector and</w:t>
      </w:r>
      <w:r w:rsidRPr="006F5420">
        <w:rPr>
          <w:rFonts w:ascii="Arial" w:hAnsi="Arial" w:cs="Arial"/>
          <w:color w:val="000000"/>
          <w:sz w:val="22"/>
          <w:szCs w:val="22"/>
        </w:rPr>
        <w:t>/or</w:t>
      </w:r>
      <w:r w:rsidR="0081116F" w:rsidRPr="006F5420">
        <w:rPr>
          <w:rFonts w:ascii="Arial" w:hAnsi="Arial" w:cs="Arial"/>
          <w:color w:val="000000"/>
          <w:sz w:val="22"/>
          <w:szCs w:val="22"/>
        </w:rPr>
        <w:t xml:space="preserve"> </w:t>
      </w:r>
      <w:r w:rsidR="005B0040">
        <w:rPr>
          <w:rFonts w:ascii="Arial" w:hAnsi="Arial" w:cs="Arial"/>
          <w:color w:val="000000"/>
          <w:sz w:val="22"/>
          <w:szCs w:val="22"/>
        </w:rPr>
        <w:t>NMSS</w:t>
      </w:r>
      <w:r w:rsidR="00C85C43">
        <w:rPr>
          <w:rFonts w:ascii="Arial" w:hAnsi="Arial" w:cs="Arial"/>
          <w:color w:val="000000"/>
          <w:sz w:val="22"/>
          <w:szCs w:val="22"/>
        </w:rPr>
        <w:t>/FCSS</w:t>
      </w:r>
      <w:r w:rsidR="005B0040">
        <w:rPr>
          <w:rFonts w:ascii="Arial" w:hAnsi="Arial" w:cs="Arial"/>
          <w:color w:val="000000"/>
          <w:sz w:val="22"/>
          <w:szCs w:val="22"/>
        </w:rPr>
        <w:t xml:space="preserve"> </w:t>
      </w:r>
      <w:r w:rsidR="00DE3E30">
        <w:rPr>
          <w:rFonts w:ascii="Arial" w:hAnsi="Arial" w:cs="Arial"/>
          <w:color w:val="000000"/>
          <w:sz w:val="22"/>
          <w:szCs w:val="22"/>
        </w:rPr>
        <w:t>inspection program risk and reliability analyst</w:t>
      </w:r>
      <w:r w:rsidR="005B0040">
        <w:rPr>
          <w:rFonts w:ascii="Arial" w:hAnsi="Arial" w:cs="Arial"/>
          <w:color w:val="000000"/>
          <w:sz w:val="22"/>
          <w:szCs w:val="22"/>
        </w:rPr>
        <w:t>,</w:t>
      </w:r>
      <w:r w:rsidR="00DE3E30">
        <w:rPr>
          <w:rFonts w:ascii="Arial" w:hAnsi="Arial" w:cs="Arial"/>
          <w:color w:val="000000"/>
          <w:sz w:val="22"/>
          <w:szCs w:val="22"/>
        </w:rPr>
        <w:t xml:space="preserve"> or </w:t>
      </w:r>
      <w:r w:rsidR="0081116F" w:rsidRPr="006F5420">
        <w:rPr>
          <w:rFonts w:ascii="Arial" w:hAnsi="Arial" w:cs="Arial"/>
          <w:color w:val="000000"/>
          <w:sz w:val="22"/>
          <w:szCs w:val="22"/>
        </w:rPr>
        <w:t>licensing project manager to obtain additional guidance regarding the significan</w:t>
      </w:r>
      <w:r w:rsidR="00935DBC">
        <w:rPr>
          <w:rFonts w:ascii="Arial" w:hAnsi="Arial" w:cs="Arial"/>
          <w:color w:val="000000"/>
          <w:sz w:val="22"/>
          <w:szCs w:val="22"/>
        </w:rPr>
        <w:t>ce</w:t>
      </w:r>
      <w:r w:rsidR="0081116F" w:rsidRPr="006F5420">
        <w:rPr>
          <w:rFonts w:ascii="Arial" w:hAnsi="Arial" w:cs="Arial"/>
          <w:color w:val="000000"/>
          <w:sz w:val="22"/>
          <w:szCs w:val="22"/>
        </w:rPr>
        <w:t xml:space="preserve"> of a potential failure to meet the </w:t>
      </w:r>
      <w:r w:rsidR="00935DBC">
        <w:rPr>
          <w:rFonts w:ascii="Arial" w:hAnsi="Arial" w:cs="Arial"/>
          <w:color w:val="000000"/>
          <w:sz w:val="22"/>
          <w:szCs w:val="22"/>
        </w:rPr>
        <w:t xml:space="preserve">associated </w:t>
      </w:r>
      <w:r w:rsidR="0081116F" w:rsidRPr="006F5420">
        <w:rPr>
          <w:rFonts w:ascii="Arial" w:hAnsi="Arial" w:cs="Arial"/>
          <w:color w:val="000000"/>
          <w:sz w:val="22"/>
          <w:szCs w:val="22"/>
        </w:rPr>
        <w:t>performance requirements.</w:t>
      </w:r>
    </w:p>
    <w:p w:rsidR="00872BBD" w:rsidRPr="006F5420" w:rsidRDefault="00872BBD" w:rsidP="00872BBD">
      <w:pPr>
        <w:pStyle w:val="ListParagraph"/>
        <w:widowControl/>
        <w:tabs>
          <w:tab w:val="left" w:pos="2074"/>
          <w:tab w:val="left" w:pos="2700"/>
        </w:tabs>
        <w:autoSpaceDE/>
        <w:autoSpaceDN/>
        <w:adjustRightInd/>
        <w:ind w:left="2074"/>
        <w:rPr>
          <w:rFonts w:ascii="Arial" w:hAnsi="Arial" w:cs="Arial"/>
          <w:color w:val="000000"/>
          <w:sz w:val="22"/>
          <w:szCs w:val="22"/>
        </w:rPr>
      </w:pPr>
    </w:p>
    <w:p w:rsidR="00AC4BB3" w:rsidRPr="006F5420" w:rsidRDefault="00EA7A55">
      <w:pPr>
        <w:pStyle w:val="ListParagraph"/>
        <w:widowControl/>
        <w:numPr>
          <w:ilvl w:val="2"/>
          <w:numId w:val="27"/>
        </w:numPr>
        <w:tabs>
          <w:tab w:val="left" w:pos="2700"/>
        </w:tabs>
        <w:autoSpaceDE/>
        <w:autoSpaceDN/>
        <w:adjustRightInd/>
        <w:rPr>
          <w:rFonts w:ascii="Arial" w:hAnsi="Arial" w:cs="Arial"/>
          <w:color w:val="000000"/>
          <w:sz w:val="22"/>
          <w:szCs w:val="22"/>
        </w:rPr>
      </w:pPr>
      <w:r>
        <w:rPr>
          <w:rFonts w:ascii="Arial" w:hAnsi="Arial" w:cs="Arial"/>
          <w:color w:val="000000"/>
          <w:sz w:val="22"/>
          <w:szCs w:val="22"/>
        </w:rPr>
        <w:t xml:space="preserve">In </w:t>
      </w:r>
      <w:r w:rsidR="00AB1031" w:rsidRPr="006F5420">
        <w:rPr>
          <w:rFonts w:ascii="Arial" w:hAnsi="Arial" w:cs="Arial"/>
          <w:color w:val="000000"/>
          <w:sz w:val="22"/>
          <w:szCs w:val="22"/>
        </w:rPr>
        <w:t xml:space="preserve">the license application, ISA Summary, and/or safety basis documentation, </w:t>
      </w:r>
      <w:r>
        <w:rPr>
          <w:rFonts w:ascii="Arial" w:hAnsi="Arial" w:cs="Arial"/>
          <w:color w:val="000000"/>
          <w:sz w:val="22"/>
          <w:szCs w:val="22"/>
        </w:rPr>
        <w:t xml:space="preserve">the </w:t>
      </w:r>
      <w:r w:rsidR="00AB1031" w:rsidRPr="006F5420">
        <w:rPr>
          <w:rFonts w:ascii="Arial" w:hAnsi="Arial" w:cs="Arial"/>
          <w:color w:val="000000"/>
          <w:sz w:val="22"/>
          <w:szCs w:val="22"/>
        </w:rPr>
        <w:t xml:space="preserve">programs required to maintain proper configuration management of </w:t>
      </w:r>
      <w:r>
        <w:rPr>
          <w:rFonts w:ascii="Arial" w:hAnsi="Arial" w:cs="Arial"/>
          <w:color w:val="000000"/>
          <w:sz w:val="22"/>
          <w:szCs w:val="22"/>
        </w:rPr>
        <w:t xml:space="preserve">the facility </w:t>
      </w:r>
      <w:r w:rsidR="00AB1031" w:rsidRPr="006F5420">
        <w:rPr>
          <w:rFonts w:ascii="Arial" w:hAnsi="Arial" w:cs="Arial"/>
          <w:color w:val="000000"/>
          <w:sz w:val="22"/>
          <w:szCs w:val="22"/>
        </w:rPr>
        <w:t>IROFS and process safety controls</w:t>
      </w:r>
      <w:r>
        <w:rPr>
          <w:rFonts w:ascii="Arial" w:hAnsi="Arial" w:cs="Arial"/>
          <w:color w:val="000000"/>
          <w:sz w:val="22"/>
          <w:szCs w:val="22"/>
        </w:rPr>
        <w:t xml:space="preserve"> are defined.  These </w:t>
      </w:r>
      <w:r w:rsidR="00AB1031" w:rsidRPr="006F5420">
        <w:rPr>
          <w:rFonts w:ascii="Arial" w:hAnsi="Arial" w:cs="Arial"/>
          <w:color w:val="000000"/>
          <w:sz w:val="22"/>
          <w:szCs w:val="22"/>
        </w:rPr>
        <w:t>may include uncredited controls, assumptions, and/or bounding cases.</w:t>
      </w:r>
    </w:p>
    <w:p w:rsidR="00A443B0" w:rsidRDefault="00A443B0" w:rsidP="00872BBD">
      <w:pPr>
        <w:pStyle w:val="ListParagraph"/>
        <w:rPr>
          <w:ins w:id="8" w:author="btc1" w:date="2014-01-22T14:09:00Z"/>
          <w:rFonts w:ascii="Arial" w:hAnsi="Arial" w:cs="Arial"/>
          <w:color w:val="000000"/>
          <w:sz w:val="22"/>
          <w:szCs w:val="22"/>
        </w:rPr>
        <w:sectPr w:rsidR="00A443B0" w:rsidSect="00374464">
          <w:pgSz w:w="12240" w:h="15840" w:code="1"/>
          <w:pgMar w:top="1440" w:right="1440" w:bottom="1440" w:left="1440" w:header="1440" w:footer="1440" w:gutter="0"/>
          <w:cols w:space="720"/>
          <w:noEndnote/>
          <w:docGrid w:linePitch="326"/>
        </w:sectPr>
      </w:pPr>
    </w:p>
    <w:p w:rsidR="00872BBD" w:rsidRPr="006F5420" w:rsidRDefault="00872BBD" w:rsidP="00872BBD">
      <w:pPr>
        <w:pStyle w:val="ListParagraph"/>
        <w:rPr>
          <w:rFonts w:ascii="Arial" w:hAnsi="Arial" w:cs="Arial"/>
          <w:color w:val="000000"/>
          <w:sz w:val="22"/>
          <w:szCs w:val="22"/>
        </w:rPr>
      </w:pPr>
    </w:p>
    <w:p w:rsidR="00AC4BB3" w:rsidRPr="006F5420" w:rsidRDefault="00AB1031">
      <w:pPr>
        <w:pStyle w:val="ListParagraph"/>
        <w:widowControl/>
        <w:numPr>
          <w:ilvl w:val="3"/>
          <w:numId w:val="27"/>
        </w:numPr>
        <w:tabs>
          <w:tab w:val="left" w:pos="2700"/>
        </w:tabs>
        <w:autoSpaceDE/>
        <w:autoSpaceDN/>
        <w:adjustRightInd/>
        <w:ind w:left="2700" w:hanging="630"/>
        <w:rPr>
          <w:rFonts w:ascii="Arial" w:hAnsi="Arial" w:cs="Arial"/>
          <w:color w:val="000000"/>
          <w:sz w:val="22"/>
          <w:szCs w:val="22"/>
        </w:rPr>
      </w:pPr>
      <w:r w:rsidRPr="006F5420">
        <w:rPr>
          <w:rFonts w:ascii="Arial" w:hAnsi="Arial" w:cs="Arial"/>
          <w:color w:val="000000"/>
          <w:sz w:val="22"/>
          <w:szCs w:val="22"/>
        </w:rPr>
        <w:t xml:space="preserve">For the selected IROFS, safety controls, and the associated management measures, verify that procedures, maintenance, functional testing, surveillances, </w:t>
      </w:r>
      <w:r w:rsidR="00146238" w:rsidRPr="006F5420">
        <w:rPr>
          <w:rFonts w:ascii="Arial" w:hAnsi="Arial" w:cs="Arial"/>
          <w:color w:val="000000"/>
          <w:sz w:val="22"/>
          <w:szCs w:val="22"/>
        </w:rPr>
        <w:t xml:space="preserve">and </w:t>
      </w:r>
      <w:r w:rsidRPr="006F5420">
        <w:rPr>
          <w:rFonts w:ascii="Arial" w:hAnsi="Arial" w:cs="Arial"/>
          <w:color w:val="000000"/>
          <w:sz w:val="22"/>
          <w:szCs w:val="22"/>
        </w:rPr>
        <w:t>drawings</w:t>
      </w:r>
      <w:r w:rsidR="00EA7A55">
        <w:rPr>
          <w:rFonts w:ascii="Arial" w:hAnsi="Arial" w:cs="Arial"/>
          <w:color w:val="000000"/>
          <w:sz w:val="22"/>
          <w:szCs w:val="22"/>
        </w:rPr>
        <w:t xml:space="preserve"> </w:t>
      </w:r>
      <w:r w:rsidRPr="006F5420">
        <w:rPr>
          <w:rFonts w:ascii="Arial" w:hAnsi="Arial" w:cs="Arial"/>
          <w:color w:val="000000"/>
          <w:sz w:val="22"/>
          <w:szCs w:val="22"/>
        </w:rPr>
        <w:t xml:space="preserve">are current and in accordance with the licensee’s configuration management requirements.  </w:t>
      </w:r>
      <w:r w:rsidR="00146238" w:rsidRPr="006F5420">
        <w:rPr>
          <w:rFonts w:ascii="Arial" w:hAnsi="Arial" w:cs="Arial"/>
          <w:color w:val="000000"/>
          <w:sz w:val="22"/>
          <w:szCs w:val="22"/>
        </w:rPr>
        <w:t>R</w:t>
      </w:r>
      <w:r w:rsidR="00EA2614" w:rsidRPr="006F5420">
        <w:rPr>
          <w:rFonts w:ascii="Arial" w:hAnsi="Arial" w:cs="Arial"/>
          <w:color w:val="000000"/>
          <w:sz w:val="22"/>
          <w:szCs w:val="22"/>
        </w:rPr>
        <w:t xml:space="preserve">eview the licensee’s reliability evaluation of equipment failures to confirm the equipment reliability remains within the assumed reliability stated in the ISA. </w:t>
      </w:r>
    </w:p>
    <w:p w:rsidR="00872BBD" w:rsidRPr="006F5420" w:rsidRDefault="00872BBD" w:rsidP="00872BBD">
      <w:pPr>
        <w:pStyle w:val="ListParagraph"/>
        <w:widowControl/>
        <w:tabs>
          <w:tab w:val="left" w:pos="2700"/>
        </w:tabs>
        <w:autoSpaceDE/>
        <w:autoSpaceDN/>
        <w:adjustRightInd/>
        <w:ind w:left="2700"/>
        <w:rPr>
          <w:rFonts w:ascii="Arial" w:hAnsi="Arial" w:cs="Arial"/>
          <w:color w:val="000000"/>
          <w:sz w:val="22"/>
          <w:szCs w:val="22"/>
        </w:rPr>
      </w:pPr>
    </w:p>
    <w:p w:rsidR="00AC4BB3" w:rsidRPr="006F5420" w:rsidRDefault="00872BBD">
      <w:pPr>
        <w:pStyle w:val="ListParagraph"/>
        <w:widowControl/>
        <w:numPr>
          <w:ilvl w:val="3"/>
          <w:numId w:val="27"/>
        </w:numPr>
        <w:tabs>
          <w:tab w:val="left" w:pos="2700"/>
        </w:tabs>
        <w:autoSpaceDE/>
        <w:autoSpaceDN/>
        <w:adjustRightInd/>
        <w:ind w:left="2700" w:hanging="630"/>
        <w:rPr>
          <w:rFonts w:ascii="Arial" w:hAnsi="Arial" w:cs="Arial"/>
          <w:color w:val="000000"/>
          <w:sz w:val="22"/>
          <w:szCs w:val="22"/>
        </w:rPr>
      </w:pPr>
      <w:r w:rsidRPr="006F5420">
        <w:rPr>
          <w:rFonts w:ascii="Arial" w:hAnsi="Arial" w:cs="Arial"/>
          <w:color w:val="000000"/>
          <w:sz w:val="22"/>
          <w:szCs w:val="22"/>
        </w:rPr>
        <w:t>R</w:t>
      </w:r>
      <w:r w:rsidR="00AB1031" w:rsidRPr="006F5420">
        <w:rPr>
          <w:rFonts w:ascii="Arial" w:hAnsi="Arial" w:cs="Arial"/>
          <w:color w:val="000000"/>
          <w:sz w:val="22"/>
          <w:szCs w:val="22"/>
        </w:rPr>
        <w:t xml:space="preserve">equirements should be documented for measurement control.  Measurement techniques employed should be identified and the technical basis for their validity verified. </w:t>
      </w:r>
      <w:r w:rsidR="003927CD">
        <w:rPr>
          <w:rFonts w:ascii="Arial" w:hAnsi="Arial" w:cs="Arial"/>
          <w:color w:val="000000"/>
          <w:sz w:val="22"/>
          <w:szCs w:val="22"/>
        </w:rPr>
        <w:t xml:space="preserve"> </w:t>
      </w:r>
      <w:r w:rsidR="00146238" w:rsidRPr="006F5420">
        <w:rPr>
          <w:rFonts w:ascii="Arial" w:hAnsi="Arial" w:cs="Arial"/>
          <w:color w:val="000000"/>
          <w:sz w:val="22"/>
          <w:szCs w:val="22"/>
        </w:rPr>
        <w:t>C</w:t>
      </w:r>
      <w:r w:rsidR="00AB1031" w:rsidRPr="006F5420">
        <w:rPr>
          <w:rFonts w:ascii="Arial" w:hAnsi="Arial" w:cs="Arial"/>
          <w:color w:val="000000"/>
          <w:sz w:val="22"/>
          <w:szCs w:val="22"/>
        </w:rPr>
        <w:t xml:space="preserve">onfirm that replacement parts for safety controls systems, as they relate to the selected items in 02.01, are controlled </w:t>
      </w:r>
      <w:r w:rsidR="00EA7A55">
        <w:rPr>
          <w:rFonts w:ascii="Arial" w:hAnsi="Arial" w:cs="Arial"/>
          <w:color w:val="000000"/>
          <w:sz w:val="22"/>
          <w:szCs w:val="22"/>
        </w:rPr>
        <w:t xml:space="preserve">according to </w:t>
      </w:r>
      <w:r w:rsidR="00AB1031" w:rsidRPr="006F5420">
        <w:rPr>
          <w:rFonts w:ascii="Arial" w:hAnsi="Arial" w:cs="Arial"/>
          <w:color w:val="000000"/>
          <w:sz w:val="22"/>
          <w:szCs w:val="22"/>
        </w:rPr>
        <w:t>the licensee’s program requirements</w:t>
      </w:r>
      <w:r w:rsidR="00EA7A55">
        <w:rPr>
          <w:rFonts w:ascii="Arial" w:hAnsi="Arial" w:cs="Arial"/>
          <w:color w:val="000000"/>
          <w:sz w:val="22"/>
          <w:szCs w:val="22"/>
        </w:rPr>
        <w:t>,</w:t>
      </w:r>
      <w:r w:rsidR="00AB1031" w:rsidRPr="006F5420">
        <w:rPr>
          <w:rFonts w:ascii="Arial" w:hAnsi="Arial" w:cs="Arial"/>
          <w:color w:val="000000"/>
          <w:sz w:val="22"/>
          <w:szCs w:val="22"/>
        </w:rPr>
        <w:t xml:space="preserve"> and have been approved for use in the safety analyses.</w:t>
      </w:r>
    </w:p>
    <w:p w:rsidR="00872BBD" w:rsidRPr="006F5420" w:rsidRDefault="00872BBD" w:rsidP="00872BBD">
      <w:pPr>
        <w:pStyle w:val="ListParagraph"/>
        <w:rPr>
          <w:rFonts w:ascii="Arial" w:hAnsi="Arial" w:cs="Arial"/>
          <w:color w:val="000000"/>
          <w:sz w:val="22"/>
          <w:szCs w:val="22"/>
        </w:rPr>
      </w:pPr>
    </w:p>
    <w:p w:rsidR="00E60FEC" w:rsidRPr="006F5420" w:rsidRDefault="00146238" w:rsidP="00E60FEC">
      <w:pPr>
        <w:pStyle w:val="ListParagraph"/>
        <w:widowControl/>
        <w:numPr>
          <w:ilvl w:val="3"/>
          <w:numId w:val="27"/>
        </w:numPr>
        <w:tabs>
          <w:tab w:val="left" w:pos="2700"/>
        </w:tabs>
        <w:autoSpaceDE/>
        <w:autoSpaceDN/>
        <w:adjustRightInd/>
        <w:ind w:left="2700" w:hanging="630"/>
        <w:rPr>
          <w:rFonts w:ascii="Arial" w:hAnsi="Arial" w:cs="Arial"/>
          <w:color w:val="000000"/>
          <w:sz w:val="22"/>
          <w:szCs w:val="22"/>
        </w:rPr>
      </w:pPr>
      <w:r w:rsidRPr="006F5420">
        <w:rPr>
          <w:rFonts w:ascii="Arial" w:hAnsi="Arial" w:cs="Arial"/>
          <w:color w:val="000000"/>
          <w:sz w:val="22"/>
          <w:szCs w:val="22"/>
        </w:rPr>
        <w:t>O</w:t>
      </w:r>
      <w:r w:rsidR="00AB1031" w:rsidRPr="006F5420">
        <w:rPr>
          <w:rFonts w:ascii="Arial" w:hAnsi="Arial" w:cs="Arial"/>
          <w:color w:val="000000"/>
          <w:sz w:val="22"/>
          <w:szCs w:val="22"/>
        </w:rPr>
        <w:t xml:space="preserve">bserve operations which are being modified during the inspection, or have been recently modified.  </w:t>
      </w:r>
      <w:r w:rsidR="00EA7A55">
        <w:rPr>
          <w:rFonts w:ascii="Arial" w:hAnsi="Arial" w:cs="Arial"/>
          <w:color w:val="000000"/>
          <w:sz w:val="22"/>
          <w:szCs w:val="22"/>
        </w:rPr>
        <w:t xml:space="preserve">If </w:t>
      </w:r>
      <w:r w:rsidR="00AB1031" w:rsidRPr="006F5420">
        <w:rPr>
          <w:rFonts w:ascii="Arial" w:hAnsi="Arial" w:cs="Arial"/>
          <w:color w:val="000000"/>
          <w:sz w:val="22"/>
          <w:szCs w:val="22"/>
        </w:rPr>
        <w:t xml:space="preserve">any modifications </w:t>
      </w:r>
      <w:r w:rsidR="00EA7A55">
        <w:rPr>
          <w:rFonts w:ascii="Arial" w:hAnsi="Arial" w:cs="Arial"/>
          <w:color w:val="000000"/>
          <w:sz w:val="22"/>
          <w:szCs w:val="22"/>
        </w:rPr>
        <w:t xml:space="preserve">are identified </w:t>
      </w:r>
      <w:r w:rsidR="00AB1031" w:rsidRPr="006F5420">
        <w:rPr>
          <w:rFonts w:ascii="Arial" w:hAnsi="Arial" w:cs="Arial"/>
          <w:color w:val="000000"/>
          <w:sz w:val="22"/>
          <w:szCs w:val="22"/>
        </w:rPr>
        <w:t xml:space="preserve">that </w:t>
      </w:r>
      <w:r w:rsidR="00EA7A55">
        <w:rPr>
          <w:rFonts w:ascii="Arial" w:hAnsi="Arial" w:cs="Arial"/>
          <w:color w:val="000000"/>
          <w:sz w:val="22"/>
          <w:szCs w:val="22"/>
        </w:rPr>
        <w:t xml:space="preserve">may </w:t>
      </w:r>
      <w:r w:rsidR="00AB1031" w:rsidRPr="006F5420">
        <w:rPr>
          <w:rFonts w:ascii="Arial" w:hAnsi="Arial" w:cs="Arial"/>
          <w:color w:val="000000"/>
          <w:sz w:val="22"/>
          <w:szCs w:val="22"/>
        </w:rPr>
        <w:t xml:space="preserve">require an in-depth review, such as a modification that would require an amendment prior to use, review </w:t>
      </w:r>
      <w:r w:rsidR="00EA7A55">
        <w:rPr>
          <w:rFonts w:ascii="Arial" w:hAnsi="Arial" w:cs="Arial"/>
          <w:color w:val="000000"/>
          <w:sz w:val="22"/>
          <w:szCs w:val="22"/>
        </w:rPr>
        <w:t xml:space="preserve">the modified operation according to </w:t>
      </w:r>
      <w:r w:rsidR="00AB1031" w:rsidRPr="006F5420">
        <w:rPr>
          <w:rFonts w:ascii="Arial" w:hAnsi="Arial" w:cs="Arial"/>
          <w:color w:val="000000"/>
          <w:sz w:val="22"/>
          <w:szCs w:val="22"/>
        </w:rPr>
        <w:t xml:space="preserve">Inspection Procedure (IP) 88070, </w:t>
      </w:r>
      <w:r w:rsidR="000A4226" w:rsidRPr="006F5420">
        <w:t>”</w:t>
      </w:r>
      <w:r w:rsidR="00AB1031" w:rsidRPr="006F5420">
        <w:rPr>
          <w:rFonts w:ascii="Arial" w:hAnsi="Arial" w:cs="Arial"/>
          <w:color w:val="000000"/>
          <w:sz w:val="22"/>
          <w:szCs w:val="22"/>
        </w:rPr>
        <w:t>Plant Safety Modifications</w:t>
      </w:r>
      <w:r w:rsidR="000A4226" w:rsidRPr="006F5420">
        <w:rPr>
          <w:rFonts w:ascii="Arial" w:hAnsi="Arial" w:cs="Arial"/>
          <w:color w:val="000000"/>
          <w:sz w:val="22"/>
          <w:szCs w:val="22"/>
        </w:rPr>
        <w:t>.</w:t>
      </w:r>
      <w:r w:rsidR="000A4226" w:rsidRPr="006F5420">
        <w:t>”</w:t>
      </w:r>
      <w:r w:rsidR="000A4226" w:rsidRPr="006F5420">
        <w:rPr>
          <w:rFonts w:ascii="Arial" w:hAnsi="Arial" w:cs="Arial"/>
          <w:color w:val="000000"/>
          <w:sz w:val="22"/>
          <w:szCs w:val="22"/>
        </w:rPr>
        <w:t xml:space="preserve">  </w:t>
      </w:r>
      <w:r w:rsidR="00AB1031" w:rsidRPr="006F5420">
        <w:rPr>
          <w:rFonts w:ascii="Arial" w:hAnsi="Arial" w:cs="Arial"/>
          <w:color w:val="000000"/>
          <w:sz w:val="22"/>
          <w:szCs w:val="22"/>
        </w:rPr>
        <w:t>The applicable Branch Chief</w:t>
      </w:r>
      <w:r w:rsidR="000A4226" w:rsidRPr="006F5420">
        <w:rPr>
          <w:rFonts w:ascii="Arial" w:hAnsi="Arial" w:cs="Arial"/>
          <w:color w:val="000000"/>
          <w:sz w:val="22"/>
          <w:szCs w:val="22"/>
        </w:rPr>
        <w:t>, licensing project manager</w:t>
      </w:r>
      <w:r w:rsidR="00AB1031" w:rsidRPr="006F5420">
        <w:rPr>
          <w:rFonts w:ascii="Arial" w:hAnsi="Arial" w:cs="Arial"/>
          <w:color w:val="000000"/>
          <w:sz w:val="22"/>
          <w:szCs w:val="22"/>
        </w:rPr>
        <w:t xml:space="preserve"> and </w:t>
      </w:r>
      <w:r w:rsidR="000A4226" w:rsidRPr="006F5420">
        <w:rPr>
          <w:rFonts w:ascii="Arial" w:hAnsi="Arial" w:cs="Arial"/>
          <w:color w:val="000000"/>
          <w:sz w:val="22"/>
          <w:szCs w:val="22"/>
        </w:rPr>
        <w:t xml:space="preserve">project inspector </w:t>
      </w:r>
      <w:r w:rsidR="00AB1031" w:rsidRPr="006F5420">
        <w:rPr>
          <w:rFonts w:ascii="Arial" w:hAnsi="Arial" w:cs="Arial"/>
          <w:color w:val="000000"/>
          <w:sz w:val="22"/>
          <w:szCs w:val="22"/>
        </w:rPr>
        <w:t xml:space="preserve">should be informed </w:t>
      </w:r>
      <w:r w:rsidR="00EA7A55">
        <w:rPr>
          <w:rFonts w:ascii="Arial" w:hAnsi="Arial" w:cs="Arial"/>
          <w:color w:val="000000"/>
          <w:sz w:val="22"/>
          <w:szCs w:val="22"/>
        </w:rPr>
        <w:t xml:space="preserve">of the modification and the results of the review </w:t>
      </w:r>
      <w:r w:rsidR="00AB1031" w:rsidRPr="006F5420">
        <w:rPr>
          <w:rFonts w:ascii="Arial" w:hAnsi="Arial" w:cs="Arial"/>
          <w:color w:val="000000"/>
          <w:sz w:val="22"/>
          <w:szCs w:val="22"/>
        </w:rPr>
        <w:t>during the inspection debrief.</w:t>
      </w:r>
    </w:p>
    <w:p w:rsidR="00E60FEC" w:rsidRPr="006F5420" w:rsidRDefault="00E60FEC" w:rsidP="00E60FEC">
      <w:pPr>
        <w:pStyle w:val="ListParagraph"/>
        <w:rPr>
          <w:rFonts w:ascii="Arial" w:hAnsi="Arial" w:cs="Arial"/>
          <w:sz w:val="22"/>
          <w:szCs w:val="22"/>
          <w:u w:val="single"/>
        </w:rPr>
      </w:pPr>
    </w:p>
    <w:p w:rsidR="00DD4B59" w:rsidRPr="00374464" w:rsidRDefault="00DD4B59" w:rsidP="00711179">
      <w:pPr>
        <w:pStyle w:val="ListParagraph"/>
        <w:widowControl/>
        <w:numPr>
          <w:ilvl w:val="1"/>
          <w:numId w:val="27"/>
        </w:numPr>
        <w:tabs>
          <w:tab w:val="left" w:pos="2700"/>
        </w:tabs>
        <w:autoSpaceDE/>
        <w:autoSpaceDN/>
        <w:adjustRightInd/>
        <w:ind w:left="1440"/>
        <w:rPr>
          <w:rFonts w:ascii="Arial" w:hAnsi="Arial" w:cs="Arial"/>
          <w:color w:val="000000"/>
          <w:sz w:val="22"/>
          <w:szCs w:val="22"/>
        </w:rPr>
      </w:pPr>
      <w:r w:rsidRPr="00F40C1C">
        <w:rPr>
          <w:rFonts w:ascii="Arial" w:hAnsi="Arial" w:cs="Arial"/>
          <w:sz w:val="22"/>
          <w:szCs w:val="22"/>
        </w:rPr>
        <w:t>Determine whether the licensee is identifying issues in the area of Operations Safety at an appropriate threshold and entering them into the corrective action program, if required by license requirements.  Verify that the licensee is appropriately addressing and correcting safety-significant condition reports</w:t>
      </w:r>
      <w:r w:rsidR="00711179" w:rsidRPr="00F40C1C">
        <w:rPr>
          <w:rFonts w:ascii="Arial" w:hAnsi="Arial" w:cs="Arial"/>
          <w:sz w:val="22"/>
          <w:szCs w:val="22"/>
        </w:rPr>
        <w:t>.</w:t>
      </w:r>
    </w:p>
    <w:p w:rsidR="00374464" w:rsidRPr="00F40C1C" w:rsidRDefault="00374464" w:rsidP="00374464">
      <w:pPr>
        <w:pStyle w:val="ListParagraph"/>
        <w:widowControl/>
        <w:tabs>
          <w:tab w:val="left" w:pos="2700"/>
        </w:tabs>
        <w:autoSpaceDE/>
        <w:autoSpaceDN/>
        <w:adjustRightInd/>
        <w:ind w:left="1440"/>
        <w:rPr>
          <w:rFonts w:ascii="Arial" w:hAnsi="Arial" w:cs="Arial"/>
          <w:color w:val="000000"/>
          <w:sz w:val="22"/>
          <w:szCs w:val="22"/>
        </w:rPr>
      </w:pPr>
    </w:p>
    <w:p w:rsidR="00AC4BB3" w:rsidRPr="006F5420" w:rsidRDefault="00DD4B59" w:rsidP="00711179">
      <w:pPr>
        <w:pStyle w:val="ListParagraph"/>
        <w:widowControl/>
        <w:numPr>
          <w:ilvl w:val="2"/>
          <w:numId w:val="27"/>
        </w:numPr>
        <w:autoSpaceDE/>
        <w:autoSpaceDN/>
        <w:adjustRightInd/>
        <w:rPr>
          <w:rFonts w:ascii="Arial" w:hAnsi="Arial" w:cs="Arial"/>
          <w:sz w:val="22"/>
          <w:szCs w:val="22"/>
        </w:rPr>
      </w:pPr>
      <w:r w:rsidRPr="006F5420">
        <w:rPr>
          <w:rFonts w:ascii="Arial" w:hAnsi="Arial" w:cs="Arial"/>
          <w:sz w:val="22"/>
          <w:szCs w:val="22"/>
        </w:rPr>
        <w:t xml:space="preserve">Perform a screening review of items entered into the corrective action program.  Identify safety-significant or repetitive failures that fall within the scope of the inspection.  In addition, be alert to conditions, such as repetitive equipment failures or human performance issues that might indicate a trend or warrant additional follow-up.  </w:t>
      </w:r>
    </w:p>
    <w:p w:rsidR="00DD4B59" w:rsidRPr="006F5420" w:rsidRDefault="00DD4B59" w:rsidP="00DD4B59">
      <w:pPr>
        <w:pStyle w:val="ListParagraph"/>
        <w:widowControl/>
        <w:autoSpaceDE/>
        <w:autoSpaceDN/>
        <w:adjustRightInd/>
        <w:ind w:left="2074"/>
        <w:rPr>
          <w:rFonts w:ascii="Arial" w:hAnsi="Arial" w:cs="Arial"/>
          <w:sz w:val="22"/>
          <w:szCs w:val="22"/>
        </w:rPr>
      </w:pPr>
    </w:p>
    <w:p w:rsidR="00AC4BB3" w:rsidRPr="006F5420" w:rsidRDefault="00DD4B59">
      <w:pPr>
        <w:pStyle w:val="ListParagraph"/>
        <w:widowControl/>
        <w:numPr>
          <w:ilvl w:val="2"/>
          <w:numId w:val="27"/>
        </w:numPr>
        <w:autoSpaceDE/>
        <w:autoSpaceDN/>
        <w:adjustRightInd/>
        <w:rPr>
          <w:rFonts w:ascii="Arial" w:hAnsi="Arial" w:cs="Arial"/>
          <w:sz w:val="22"/>
          <w:szCs w:val="22"/>
        </w:rPr>
      </w:pPr>
      <w:r w:rsidRPr="006F5420">
        <w:rPr>
          <w:rFonts w:ascii="Arial" w:hAnsi="Arial" w:cs="Arial"/>
          <w:sz w:val="22"/>
          <w:szCs w:val="22"/>
        </w:rPr>
        <w:t xml:space="preserve">Use direct observation of operations, discussions with relevant plant staff, and a sample review of applicable documentation to: </w:t>
      </w:r>
    </w:p>
    <w:p w:rsidR="00DD4B59" w:rsidRPr="006F5420" w:rsidRDefault="00DD4B59" w:rsidP="00DD4B59">
      <w:pPr>
        <w:pStyle w:val="ListParagraph"/>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u w:val="single"/>
        </w:rPr>
      </w:pPr>
    </w:p>
    <w:p w:rsidR="00AC4BB3" w:rsidRPr="006F5420" w:rsidRDefault="00DD4B59">
      <w:pPr>
        <w:pStyle w:val="ListParagraph"/>
        <w:numPr>
          <w:ilvl w:val="3"/>
          <w:numId w:val="27"/>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color w:val="000000"/>
          <w:sz w:val="22"/>
          <w:szCs w:val="22"/>
          <w:u w:val="single"/>
        </w:rPr>
      </w:pPr>
      <w:r w:rsidRPr="006F5420">
        <w:rPr>
          <w:rFonts w:ascii="Arial" w:hAnsi="Arial" w:cs="Arial"/>
          <w:sz w:val="22"/>
          <w:szCs w:val="22"/>
        </w:rPr>
        <w:t>Determine whether corrective actions commensurate with the significance of the issue have been identified and implemented by the licensee.  Review a sample of issues to determine whether the licensee has appropriately classified the issue.</w:t>
      </w:r>
    </w:p>
    <w:p w:rsidR="00DD4B59" w:rsidRPr="006F5420" w:rsidRDefault="00DD4B59" w:rsidP="00DD4B59">
      <w:pPr>
        <w:pStyle w:val="ListParagraph"/>
        <w:tabs>
          <w:tab w:val="left" w:pos="274"/>
          <w:tab w:val="left" w:pos="1440"/>
          <w:tab w:val="left" w:pos="3240"/>
          <w:tab w:val="left" w:pos="3874"/>
          <w:tab w:val="left" w:pos="4507"/>
          <w:tab w:val="left" w:pos="5040"/>
          <w:tab w:val="left" w:pos="5674"/>
          <w:tab w:val="left" w:pos="6307"/>
          <w:tab w:val="left" w:pos="7474"/>
          <w:tab w:val="left" w:pos="8107"/>
          <w:tab w:val="left" w:pos="8726"/>
        </w:tabs>
        <w:ind w:left="2700"/>
        <w:rPr>
          <w:rFonts w:ascii="Arial" w:hAnsi="Arial" w:cs="Arial"/>
          <w:color w:val="000000"/>
          <w:sz w:val="22"/>
          <w:szCs w:val="22"/>
          <w:u w:val="single"/>
        </w:rPr>
      </w:pPr>
    </w:p>
    <w:p w:rsidR="00A443B0" w:rsidRDefault="00DD4B59">
      <w:pPr>
        <w:pStyle w:val="ListParagraph"/>
        <w:numPr>
          <w:ilvl w:val="3"/>
          <w:numId w:val="27"/>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6F5420">
        <w:rPr>
          <w:rFonts w:ascii="Arial" w:hAnsi="Arial" w:cs="Arial"/>
          <w:sz w:val="22"/>
          <w:szCs w:val="22"/>
        </w:rPr>
        <w:t xml:space="preserve">Determine whether equipment, human performance, and program issues are being identified by the licensee at an appropriate </w:t>
      </w:r>
    </w:p>
    <w:p w:rsidR="00A443B0" w:rsidRDefault="00A443B0">
      <w:pPr>
        <w:pStyle w:val="ListParagraph"/>
        <w:numPr>
          <w:ilvl w:val="3"/>
          <w:numId w:val="27"/>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A443B0" w:rsidSect="00374464">
          <w:pgSz w:w="12240" w:h="15840" w:code="1"/>
          <w:pgMar w:top="1440" w:right="1440" w:bottom="1440" w:left="1440" w:header="1440" w:footer="1440" w:gutter="0"/>
          <w:cols w:space="720"/>
          <w:noEndnote/>
          <w:docGrid w:linePitch="326"/>
        </w:sectPr>
      </w:pPr>
    </w:p>
    <w:p w:rsidR="00DD4B59" w:rsidRDefault="00DD4B59" w:rsidP="00DD4B59">
      <w:pPr>
        <w:pStyle w:val="ListParagraph"/>
        <w:numPr>
          <w:ilvl w:val="3"/>
          <w:numId w:val="27"/>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roofErr w:type="gramStart"/>
      <w:r w:rsidRPr="00A443B0">
        <w:rPr>
          <w:rFonts w:ascii="Arial" w:hAnsi="Arial" w:cs="Arial"/>
          <w:sz w:val="22"/>
          <w:szCs w:val="22"/>
        </w:rPr>
        <w:lastRenderedPageBreak/>
        <w:t>threshold</w:t>
      </w:r>
      <w:proofErr w:type="gramEnd"/>
      <w:r w:rsidRPr="00A443B0">
        <w:rPr>
          <w:rFonts w:ascii="Arial" w:hAnsi="Arial" w:cs="Arial"/>
          <w:sz w:val="22"/>
          <w:szCs w:val="22"/>
        </w:rPr>
        <w:t xml:space="preserve"> and are being entered into the problem identification and resolution program.</w:t>
      </w:r>
    </w:p>
    <w:p w:rsidR="00A443B0" w:rsidRPr="00A443B0" w:rsidRDefault="00A443B0" w:rsidP="00A443B0">
      <w:pPr>
        <w:pStyle w:val="ListParagraph"/>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
    <w:p w:rsidR="00AC4BB3" w:rsidRPr="006F5420" w:rsidRDefault="00DD4B59">
      <w:pPr>
        <w:pStyle w:val="ListParagraph"/>
        <w:numPr>
          <w:ilvl w:val="3"/>
          <w:numId w:val="27"/>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color w:val="000000"/>
          <w:sz w:val="22"/>
          <w:szCs w:val="22"/>
          <w:u w:val="single"/>
        </w:rPr>
      </w:pPr>
      <w:r w:rsidRPr="006F5420">
        <w:rPr>
          <w:rFonts w:ascii="Arial" w:hAnsi="Arial" w:cs="Arial"/>
          <w:sz w:val="22"/>
          <w:szCs w:val="22"/>
        </w:rPr>
        <w:t xml:space="preserve">Consider licensee identified issues (e.g., issues identified during audits or </w:t>
      </w:r>
      <w:r w:rsidR="008D40BD" w:rsidRPr="006F5420">
        <w:rPr>
          <w:rFonts w:ascii="Arial" w:hAnsi="Arial" w:cs="Arial"/>
          <w:sz w:val="22"/>
          <w:szCs w:val="22"/>
        </w:rPr>
        <w:t>self-assessments</w:t>
      </w:r>
      <w:r w:rsidRPr="006F5420">
        <w:rPr>
          <w:rFonts w:ascii="Arial" w:hAnsi="Arial" w:cs="Arial"/>
          <w:sz w:val="22"/>
          <w:szCs w:val="22"/>
        </w:rPr>
        <w:t>) and issues identified through an employee concerns program, if applicable</w:t>
      </w:r>
      <w:r w:rsidR="005169AC" w:rsidRPr="006F5420">
        <w:rPr>
          <w:rFonts w:ascii="Arial" w:hAnsi="Arial" w:cs="Arial"/>
          <w:sz w:val="22"/>
          <w:szCs w:val="22"/>
        </w:rPr>
        <w:t>.</w:t>
      </w:r>
    </w:p>
    <w:p w:rsidR="00DD4B59" w:rsidRPr="006F5420" w:rsidRDefault="00DD4B59" w:rsidP="00DD4B59">
      <w:pPr>
        <w:pStyle w:val="ListParagraph"/>
        <w:rPr>
          <w:rFonts w:ascii="Arial" w:hAnsi="Arial" w:cs="Arial"/>
          <w:sz w:val="22"/>
          <w:szCs w:val="22"/>
        </w:rPr>
      </w:pPr>
    </w:p>
    <w:p w:rsidR="00E60FEC" w:rsidRPr="006F5420" w:rsidRDefault="00DD4B59" w:rsidP="00E60FEC">
      <w:pPr>
        <w:pStyle w:val="ListParagraph"/>
        <w:numPr>
          <w:ilvl w:val="3"/>
          <w:numId w:val="27"/>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color w:val="000000"/>
          <w:sz w:val="22"/>
          <w:szCs w:val="22"/>
          <w:u w:val="single"/>
        </w:rPr>
      </w:pPr>
      <w:r w:rsidRPr="006F5420">
        <w:rPr>
          <w:rFonts w:ascii="Arial" w:hAnsi="Arial" w:cs="Arial"/>
          <w:sz w:val="22"/>
          <w:szCs w:val="22"/>
        </w:rPr>
        <w:t>Review a sample of safety-significant issues to determine whether the licensee has taken appropriate short- and long-term corrective actions.</w:t>
      </w:r>
    </w:p>
    <w:p w:rsidR="00E60FEC" w:rsidRPr="006F5420" w:rsidRDefault="00E60FEC" w:rsidP="00B35F2F">
      <w:pPr>
        <w:pStyle w:val="ListParagraph"/>
        <w:ind w:left="1440" w:hanging="634"/>
        <w:rPr>
          <w:rFonts w:ascii="Arial" w:hAnsi="Arial" w:cs="Arial"/>
          <w:sz w:val="22"/>
          <w:szCs w:val="22"/>
        </w:rPr>
      </w:pPr>
    </w:p>
    <w:p w:rsidR="00E60FEC" w:rsidRPr="006F5420" w:rsidRDefault="00E60FEC" w:rsidP="00B35F2F">
      <w:pPr>
        <w:pStyle w:val="ListParagraph"/>
        <w:numPr>
          <w:ilvl w:val="1"/>
          <w:numId w:val="27"/>
        </w:numPr>
        <w:tabs>
          <w:tab w:val="clear" w:pos="1444"/>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u w:val="single"/>
        </w:rPr>
      </w:pPr>
      <w:r w:rsidRPr="00F40C1C">
        <w:rPr>
          <w:rFonts w:ascii="Arial" w:hAnsi="Arial" w:cs="Arial"/>
          <w:sz w:val="22"/>
          <w:szCs w:val="22"/>
        </w:rPr>
        <w:t>Verify that the licensee is maintaining records in accordance with 10 CFR Part 70.62(a</w:t>
      </w:r>
      <w:proofErr w:type="gramStart"/>
      <w:r w:rsidRPr="00F40C1C">
        <w:rPr>
          <w:rFonts w:ascii="Arial" w:hAnsi="Arial" w:cs="Arial"/>
          <w:sz w:val="22"/>
          <w:szCs w:val="22"/>
        </w:rPr>
        <w:t>)(</w:t>
      </w:r>
      <w:proofErr w:type="gramEnd"/>
      <w:r w:rsidRPr="00F40C1C">
        <w:rPr>
          <w:rFonts w:ascii="Arial" w:hAnsi="Arial" w:cs="Arial"/>
          <w:sz w:val="22"/>
          <w:szCs w:val="22"/>
        </w:rPr>
        <w:t>3)</w:t>
      </w:r>
      <w:r w:rsidR="00711179" w:rsidRPr="00F40C1C">
        <w:rPr>
          <w:rFonts w:ascii="Arial" w:hAnsi="Arial" w:cs="Arial"/>
          <w:sz w:val="22"/>
          <w:szCs w:val="22"/>
        </w:rPr>
        <w:t>.</w:t>
      </w:r>
      <w:r w:rsidRPr="006F5420">
        <w:rPr>
          <w:rFonts w:ascii="Arial" w:hAnsi="Arial" w:cs="Arial"/>
          <w:sz w:val="22"/>
          <w:szCs w:val="22"/>
        </w:rPr>
        <w:t xml:space="preserve">  </w:t>
      </w:r>
      <w:r w:rsidR="005169AC" w:rsidRPr="006F5420">
        <w:rPr>
          <w:rFonts w:ascii="Arial" w:hAnsi="Arial" w:cs="Arial"/>
          <w:sz w:val="22"/>
          <w:szCs w:val="22"/>
        </w:rPr>
        <w:t xml:space="preserve">Part 70 licensees are required to maintain records of IROFS or management measures that have failed to perform their function upon demand or have degraded such that the performance requirements are not satisfied.  These records should be readily retrievable and inspected.  These records should identify the IROFS or management measure that has failed and the safety function affected, the date of discovery, date (or estimated date) of the failure, duration (or estimated duration) of the time that the item was unable to perform its function, any other affected IROFS or management measures and their safety function, affected processes, cause of the failure, whether the failure was in the context of the performance requirements or upon demand or both, and any corrective or compensatory action that was taken.  A failure should be recorded at the time of discovery and the record of that failure updated promptly upon the conclusion of each failure investigation of an IROFS or management measure.  </w:t>
      </w:r>
    </w:p>
    <w:p w:rsidR="00E60FEC" w:rsidRPr="006F5420" w:rsidRDefault="00E60FEC" w:rsidP="00B35F2F">
      <w:pPr>
        <w:pStyle w:val="ListParagraph"/>
        <w:tabs>
          <w:tab w:val="left" w:pos="274"/>
          <w:tab w:val="left" w:pos="1440"/>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u w:val="single"/>
        </w:rPr>
      </w:pPr>
    </w:p>
    <w:p w:rsidR="005169AC" w:rsidRPr="006C4B05" w:rsidRDefault="005169AC" w:rsidP="00B35F2F">
      <w:pPr>
        <w:pStyle w:val="ListParagraph"/>
        <w:numPr>
          <w:ilvl w:val="1"/>
          <w:numId w:val="27"/>
        </w:numPr>
        <w:tabs>
          <w:tab w:val="clear" w:pos="1444"/>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r w:rsidRPr="00F40C1C">
        <w:rPr>
          <w:rFonts w:ascii="Arial" w:hAnsi="Arial" w:cs="Arial"/>
          <w:sz w:val="22"/>
          <w:szCs w:val="22"/>
        </w:rPr>
        <w:t>Determine whether the licensee has implemented a program of reviews that evaluates safety-significant events in the area of Operations Safety and meets license</w:t>
      </w:r>
      <w:r w:rsidR="001145A8" w:rsidRPr="00F40C1C">
        <w:rPr>
          <w:rFonts w:ascii="Arial" w:hAnsi="Arial" w:cs="Arial"/>
          <w:sz w:val="22"/>
          <w:szCs w:val="22"/>
        </w:rPr>
        <w:t xml:space="preserve"> requirements</w:t>
      </w:r>
      <w:r w:rsidR="00711179" w:rsidRPr="00F40C1C">
        <w:rPr>
          <w:rFonts w:ascii="Arial" w:hAnsi="Arial" w:cs="Arial"/>
          <w:sz w:val="22"/>
          <w:szCs w:val="22"/>
        </w:rPr>
        <w:t>.</w:t>
      </w:r>
    </w:p>
    <w:p w:rsidR="006C4B05" w:rsidRPr="00F40C1C" w:rsidRDefault="006C4B05" w:rsidP="006C4B05">
      <w:pPr>
        <w:pStyle w:val="ListParagraph"/>
        <w:tabs>
          <w:tab w:val="left" w:pos="274"/>
          <w:tab w:val="left" w:pos="1440"/>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p>
    <w:p w:rsidR="005169AC" w:rsidRPr="006F5420" w:rsidRDefault="005169AC" w:rsidP="00711179">
      <w:pPr>
        <w:widowControl/>
        <w:numPr>
          <w:ilvl w:val="2"/>
          <w:numId w:val="20"/>
        </w:numPr>
        <w:autoSpaceDE/>
        <w:autoSpaceDN/>
        <w:adjustRightInd/>
        <w:ind w:left="2074" w:hanging="634"/>
        <w:rPr>
          <w:rFonts w:ascii="Arial" w:hAnsi="Arial" w:cs="Arial"/>
          <w:sz w:val="22"/>
          <w:szCs w:val="22"/>
        </w:rPr>
      </w:pPr>
      <w:r w:rsidRPr="006F5420">
        <w:rPr>
          <w:rFonts w:ascii="Arial" w:hAnsi="Arial" w:cs="Arial"/>
          <w:sz w:val="22"/>
          <w:szCs w:val="22"/>
        </w:rPr>
        <w:t>Review the events occurring since the last inspection to determine compliance with the license or certificate including, as appropriate:</w:t>
      </w:r>
    </w:p>
    <w:p w:rsidR="005169AC" w:rsidRPr="006F5420" w:rsidRDefault="005169AC" w:rsidP="005169AC">
      <w:pPr>
        <w:pStyle w:val="ListParagraph"/>
        <w:rPr>
          <w:rFonts w:ascii="Arial" w:hAnsi="Arial" w:cs="Arial"/>
          <w:sz w:val="22"/>
          <w:szCs w:val="22"/>
        </w:rPr>
      </w:pPr>
    </w:p>
    <w:p w:rsidR="005169AC" w:rsidRPr="006F5420" w:rsidRDefault="005169AC" w:rsidP="00711179">
      <w:pPr>
        <w:pStyle w:val="ListParagraph"/>
        <w:widowControl/>
        <w:numPr>
          <w:ilvl w:val="3"/>
          <w:numId w:val="20"/>
        </w:numPr>
        <w:autoSpaceDE/>
        <w:autoSpaceDN/>
        <w:adjustRightInd/>
        <w:ind w:left="2708" w:hanging="634"/>
        <w:rPr>
          <w:rFonts w:ascii="Arial" w:hAnsi="Arial" w:cs="Arial"/>
          <w:sz w:val="22"/>
          <w:szCs w:val="22"/>
        </w:rPr>
      </w:pPr>
      <w:r w:rsidRPr="006F5420">
        <w:rPr>
          <w:rFonts w:ascii="Arial" w:hAnsi="Arial" w:cs="Arial"/>
          <w:sz w:val="22"/>
          <w:szCs w:val="22"/>
        </w:rPr>
        <w:t>The prompt review and evaluation of non-routine events and unusual occurrences;</w:t>
      </w:r>
    </w:p>
    <w:p w:rsidR="005169AC" w:rsidRPr="006F5420" w:rsidRDefault="005169AC" w:rsidP="005169AC">
      <w:pPr>
        <w:pStyle w:val="ListParagraph"/>
        <w:widowControl/>
        <w:autoSpaceDE/>
        <w:autoSpaceDN/>
        <w:adjustRightInd/>
        <w:ind w:left="2700"/>
        <w:rPr>
          <w:rFonts w:ascii="Arial" w:hAnsi="Arial" w:cs="Arial"/>
          <w:sz w:val="22"/>
          <w:szCs w:val="22"/>
        </w:rPr>
      </w:pPr>
    </w:p>
    <w:p w:rsidR="005169AC" w:rsidRPr="006F5420" w:rsidRDefault="005169AC" w:rsidP="005169AC">
      <w:pPr>
        <w:pStyle w:val="ListParagraph"/>
        <w:widowControl/>
        <w:numPr>
          <w:ilvl w:val="3"/>
          <w:numId w:val="20"/>
        </w:numPr>
        <w:autoSpaceDE/>
        <w:autoSpaceDN/>
        <w:adjustRightInd/>
        <w:ind w:left="2700" w:hanging="630"/>
        <w:rPr>
          <w:rFonts w:ascii="Arial" w:hAnsi="Arial" w:cs="Arial"/>
          <w:sz w:val="22"/>
          <w:szCs w:val="22"/>
        </w:rPr>
      </w:pPr>
      <w:r w:rsidRPr="006F5420">
        <w:rPr>
          <w:rFonts w:ascii="Arial" w:hAnsi="Arial" w:cs="Arial"/>
          <w:sz w:val="22"/>
          <w:szCs w:val="22"/>
        </w:rPr>
        <w:t>Assess</w:t>
      </w:r>
      <w:r w:rsidR="001145A8">
        <w:rPr>
          <w:rFonts w:ascii="Arial" w:hAnsi="Arial" w:cs="Arial"/>
          <w:sz w:val="22"/>
          <w:szCs w:val="22"/>
        </w:rPr>
        <w:t xml:space="preserve">ment of </w:t>
      </w:r>
      <w:r w:rsidRPr="006F5420">
        <w:rPr>
          <w:rFonts w:ascii="Arial" w:hAnsi="Arial" w:cs="Arial"/>
          <w:sz w:val="22"/>
          <w:szCs w:val="22"/>
        </w:rPr>
        <w:t>the significance of non-routine events and unusual occurrences, and reporting them, both internally, and to the NRC;</w:t>
      </w:r>
    </w:p>
    <w:p w:rsidR="005169AC" w:rsidRPr="006F5420" w:rsidRDefault="005169AC" w:rsidP="005169AC">
      <w:pPr>
        <w:pStyle w:val="ListParagraph"/>
        <w:rPr>
          <w:rFonts w:ascii="Arial" w:hAnsi="Arial" w:cs="Arial"/>
          <w:sz w:val="22"/>
          <w:szCs w:val="22"/>
        </w:rPr>
      </w:pPr>
    </w:p>
    <w:p w:rsidR="005169AC" w:rsidRPr="006F5420" w:rsidRDefault="005169AC" w:rsidP="005169AC">
      <w:pPr>
        <w:pStyle w:val="ListParagraph"/>
        <w:widowControl/>
        <w:numPr>
          <w:ilvl w:val="3"/>
          <w:numId w:val="20"/>
        </w:numPr>
        <w:autoSpaceDE/>
        <w:autoSpaceDN/>
        <w:adjustRightInd/>
        <w:ind w:left="2700" w:hanging="630"/>
        <w:rPr>
          <w:rFonts w:ascii="Arial" w:hAnsi="Arial" w:cs="Arial"/>
          <w:sz w:val="22"/>
          <w:szCs w:val="22"/>
        </w:rPr>
      </w:pPr>
      <w:r w:rsidRPr="006F5420">
        <w:rPr>
          <w:rFonts w:ascii="Arial" w:hAnsi="Arial" w:cs="Arial"/>
          <w:sz w:val="22"/>
          <w:szCs w:val="22"/>
        </w:rPr>
        <w:t xml:space="preserve">Evaluation of extent of condition of findings; and </w:t>
      </w:r>
    </w:p>
    <w:p w:rsidR="005169AC" w:rsidRPr="006F5420" w:rsidRDefault="005169AC" w:rsidP="005169AC">
      <w:pPr>
        <w:pStyle w:val="ListParagraph"/>
        <w:rPr>
          <w:rFonts w:ascii="Arial" w:hAnsi="Arial" w:cs="Arial"/>
          <w:sz w:val="22"/>
          <w:szCs w:val="22"/>
        </w:rPr>
      </w:pPr>
    </w:p>
    <w:p w:rsidR="004C1024" w:rsidRPr="006F5420" w:rsidRDefault="001145A8" w:rsidP="004C1024">
      <w:pPr>
        <w:pStyle w:val="ListParagraph"/>
        <w:widowControl/>
        <w:numPr>
          <w:ilvl w:val="3"/>
          <w:numId w:val="20"/>
        </w:numPr>
        <w:autoSpaceDE/>
        <w:autoSpaceDN/>
        <w:adjustRightInd/>
        <w:ind w:left="2700" w:hanging="630"/>
        <w:rPr>
          <w:rFonts w:ascii="Arial" w:hAnsi="Arial" w:cs="Arial"/>
          <w:sz w:val="22"/>
          <w:szCs w:val="22"/>
        </w:rPr>
      </w:pPr>
      <w:r>
        <w:rPr>
          <w:rFonts w:ascii="Arial" w:hAnsi="Arial" w:cs="Arial"/>
          <w:sz w:val="22"/>
          <w:szCs w:val="22"/>
        </w:rPr>
        <w:t>C</w:t>
      </w:r>
      <w:r w:rsidR="005169AC" w:rsidRPr="006F5420">
        <w:rPr>
          <w:rFonts w:ascii="Arial" w:hAnsi="Arial" w:cs="Arial"/>
          <w:sz w:val="22"/>
          <w:szCs w:val="22"/>
        </w:rPr>
        <w:t>ompletion of corrective actions related to non-routine events and unusual occurrences.</w:t>
      </w:r>
    </w:p>
    <w:p w:rsidR="004C1024" w:rsidRPr="006F5420" w:rsidRDefault="004C1024" w:rsidP="004C1024">
      <w:pPr>
        <w:pStyle w:val="ListParagraph"/>
        <w:rPr>
          <w:rFonts w:ascii="Arial" w:hAnsi="Arial" w:cs="Arial"/>
          <w:sz w:val="22"/>
          <w:szCs w:val="22"/>
          <w:u w:val="single"/>
        </w:rPr>
      </w:pPr>
    </w:p>
    <w:p w:rsidR="005169AC" w:rsidRPr="00F40C1C" w:rsidRDefault="005169AC" w:rsidP="00711179">
      <w:pPr>
        <w:pStyle w:val="ListParagraph"/>
        <w:widowControl/>
        <w:numPr>
          <w:ilvl w:val="1"/>
          <w:numId w:val="30"/>
        </w:numPr>
        <w:tabs>
          <w:tab w:val="left" w:pos="2074"/>
          <w:tab w:val="left" w:pos="2707"/>
        </w:tabs>
        <w:autoSpaceDE/>
        <w:autoSpaceDN/>
        <w:adjustRightInd/>
        <w:ind w:hanging="634"/>
        <w:rPr>
          <w:rFonts w:ascii="Arial" w:hAnsi="Arial" w:cs="Arial"/>
          <w:sz w:val="22"/>
          <w:szCs w:val="22"/>
        </w:rPr>
      </w:pPr>
      <w:r w:rsidRPr="00F40C1C">
        <w:rPr>
          <w:rFonts w:ascii="Arial" w:hAnsi="Arial" w:cs="Arial"/>
          <w:sz w:val="22"/>
          <w:szCs w:val="22"/>
        </w:rPr>
        <w:t xml:space="preserve">Verify that the licensee has conducted audits or </w:t>
      </w:r>
      <w:r w:rsidR="00A86D41" w:rsidRPr="00F40C1C">
        <w:rPr>
          <w:rFonts w:ascii="Arial" w:hAnsi="Arial" w:cs="Arial"/>
          <w:sz w:val="22"/>
          <w:szCs w:val="22"/>
        </w:rPr>
        <w:t>self-assessments</w:t>
      </w:r>
      <w:r w:rsidRPr="00F40C1C">
        <w:rPr>
          <w:rFonts w:ascii="Arial" w:hAnsi="Arial" w:cs="Arial"/>
          <w:sz w:val="22"/>
          <w:szCs w:val="22"/>
        </w:rPr>
        <w:t xml:space="preserve"> in the area of Operations Safety and is in compliance with license requirements, if applicable.</w:t>
      </w:r>
    </w:p>
    <w:p w:rsidR="00A443B0" w:rsidRDefault="00A443B0" w:rsidP="005169AC">
      <w:pPr>
        <w:widowControl/>
        <w:autoSpaceDE/>
        <w:autoSpaceDN/>
        <w:adjustRightInd/>
        <w:rPr>
          <w:ins w:id="9" w:author="btc1" w:date="2014-01-22T14:12:00Z"/>
          <w:rFonts w:ascii="Arial" w:hAnsi="Arial" w:cs="Arial"/>
          <w:color w:val="000000"/>
          <w:sz w:val="22"/>
          <w:szCs w:val="22"/>
        </w:rPr>
        <w:sectPr w:rsidR="00A443B0" w:rsidSect="00A443B0">
          <w:pgSz w:w="12240" w:h="15840" w:code="1"/>
          <w:pgMar w:top="1440" w:right="1440" w:bottom="1440" w:left="1440" w:header="1440" w:footer="1440" w:gutter="0"/>
          <w:cols w:space="720"/>
          <w:noEndnote/>
          <w:docGrid w:linePitch="326"/>
        </w:sectPr>
      </w:pPr>
    </w:p>
    <w:p w:rsidR="005169AC" w:rsidRPr="006F5420" w:rsidRDefault="005169AC" w:rsidP="005169AC">
      <w:pPr>
        <w:widowControl/>
        <w:autoSpaceDE/>
        <w:autoSpaceDN/>
        <w:adjustRightInd/>
        <w:rPr>
          <w:rFonts w:ascii="Arial" w:hAnsi="Arial" w:cs="Arial"/>
          <w:color w:val="000000"/>
          <w:sz w:val="22"/>
          <w:szCs w:val="22"/>
        </w:rPr>
      </w:pPr>
    </w:p>
    <w:p w:rsidR="005169AC" w:rsidRPr="006F5420" w:rsidRDefault="005169AC" w:rsidP="00711179">
      <w:pPr>
        <w:pStyle w:val="ListParagraph"/>
        <w:widowControl/>
        <w:numPr>
          <w:ilvl w:val="2"/>
          <w:numId w:val="6"/>
        </w:numPr>
        <w:autoSpaceDE/>
        <w:autoSpaceDN/>
        <w:adjustRightInd/>
        <w:rPr>
          <w:rFonts w:ascii="Arial" w:hAnsi="Arial" w:cs="Arial"/>
          <w:sz w:val="22"/>
          <w:szCs w:val="22"/>
        </w:rPr>
      </w:pPr>
      <w:r w:rsidRPr="006F5420">
        <w:rPr>
          <w:rFonts w:ascii="Arial" w:hAnsi="Arial" w:cs="Arial"/>
          <w:sz w:val="22"/>
          <w:szCs w:val="22"/>
        </w:rPr>
        <w:t xml:space="preserve">Determine if </w:t>
      </w:r>
      <w:r w:rsidR="001145A8">
        <w:rPr>
          <w:rFonts w:ascii="Arial" w:hAnsi="Arial" w:cs="Arial"/>
          <w:sz w:val="22"/>
          <w:szCs w:val="22"/>
        </w:rPr>
        <w:t xml:space="preserve">the </w:t>
      </w:r>
      <w:r w:rsidRPr="006F5420">
        <w:rPr>
          <w:rFonts w:ascii="Arial" w:hAnsi="Arial" w:cs="Arial"/>
          <w:sz w:val="22"/>
          <w:szCs w:val="22"/>
        </w:rPr>
        <w:t xml:space="preserve">licensee is required to conduct audits or </w:t>
      </w:r>
      <w:r w:rsidR="008D40BD" w:rsidRPr="006F5420">
        <w:rPr>
          <w:rFonts w:ascii="Arial" w:hAnsi="Arial" w:cs="Arial"/>
          <w:sz w:val="22"/>
          <w:szCs w:val="22"/>
        </w:rPr>
        <w:t>self-assessments</w:t>
      </w:r>
      <w:r w:rsidRPr="006F5420">
        <w:rPr>
          <w:rFonts w:ascii="Arial" w:hAnsi="Arial" w:cs="Arial"/>
          <w:sz w:val="22"/>
          <w:szCs w:val="22"/>
        </w:rPr>
        <w:t>.  Select internal or contracted audits performed since the previous inspection, and examine the records documenting selected audits to determine whether there was a written plan for the audit, the audit adequately reviewed the audited area, appropriate corrective actions were taken whenever deficiencies were found, and whether there was a check of the effectiveness of the corrective action.</w:t>
      </w:r>
    </w:p>
    <w:p w:rsidR="005169AC" w:rsidRPr="006F5420" w:rsidRDefault="005169AC" w:rsidP="005169AC">
      <w:pPr>
        <w:pStyle w:val="ListParagraph"/>
        <w:widowControl/>
        <w:autoSpaceDE/>
        <w:autoSpaceDN/>
        <w:adjustRightInd/>
        <w:ind w:left="2074"/>
        <w:rPr>
          <w:rFonts w:ascii="Arial" w:hAnsi="Arial" w:cs="Arial"/>
          <w:sz w:val="22"/>
          <w:szCs w:val="22"/>
        </w:rPr>
      </w:pPr>
    </w:p>
    <w:p w:rsidR="005169AC" w:rsidRPr="006F5420" w:rsidRDefault="005169AC" w:rsidP="005169AC">
      <w:pPr>
        <w:pStyle w:val="ListParagraph"/>
        <w:widowControl/>
        <w:numPr>
          <w:ilvl w:val="2"/>
          <w:numId w:val="6"/>
        </w:numPr>
        <w:autoSpaceDE/>
        <w:autoSpaceDN/>
        <w:adjustRightInd/>
        <w:rPr>
          <w:rFonts w:ascii="Arial" w:hAnsi="Arial" w:cs="Arial"/>
          <w:sz w:val="22"/>
          <w:szCs w:val="22"/>
        </w:rPr>
      </w:pPr>
      <w:r w:rsidRPr="006F5420">
        <w:rPr>
          <w:rFonts w:ascii="Arial" w:hAnsi="Arial" w:cs="Arial"/>
          <w:sz w:val="22"/>
          <w:szCs w:val="22"/>
        </w:rPr>
        <w:t>Determine by interviewing the licensee</w:t>
      </w:r>
      <w:r w:rsidR="001145A8">
        <w:rPr>
          <w:rFonts w:ascii="Arial" w:hAnsi="Arial" w:cs="Arial"/>
          <w:sz w:val="22"/>
          <w:szCs w:val="22"/>
        </w:rPr>
        <w:t>’s</w:t>
      </w:r>
      <w:r w:rsidRPr="006F5420">
        <w:rPr>
          <w:rFonts w:ascii="Arial" w:hAnsi="Arial" w:cs="Arial"/>
          <w:sz w:val="22"/>
          <w:szCs w:val="22"/>
        </w:rPr>
        <w:t xml:space="preserve"> representatives, how the licensee </w:t>
      </w:r>
      <w:r w:rsidR="007E3A86" w:rsidRPr="006F5420">
        <w:rPr>
          <w:rFonts w:ascii="Arial" w:hAnsi="Arial" w:cs="Arial"/>
          <w:sz w:val="22"/>
          <w:szCs w:val="22"/>
        </w:rPr>
        <w:t xml:space="preserve">ensures </w:t>
      </w:r>
      <w:r w:rsidRPr="006F5420">
        <w:rPr>
          <w:rFonts w:ascii="Arial" w:hAnsi="Arial" w:cs="Arial"/>
          <w:sz w:val="22"/>
          <w:szCs w:val="22"/>
        </w:rPr>
        <w:t xml:space="preserve">the effectiveness of audits, such as by use of contractor audits, use of a secondary (or follow-up) audit system on a periodic basis, </w:t>
      </w:r>
      <w:r w:rsidR="001145A8">
        <w:rPr>
          <w:rFonts w:ascii="Arial" w:hAnsi="Arial" w:cs="Arial"/>
          <w:sz w:val="22"/>
          <w:szCs w:val="22"/>
        </w:rPr>
        <w:t xml:space="preserve">and audit </w:t>
      </w:r>
      <w:r w:rsidRPr="006F5420">
        <w:rPr>
          <w:rFonts w:ascii="Arial" w:hAnsi="Arial" w:cs="Arial"/>
          <w:sz w:val="22"/>
          <w:szCs w:val="22"/>
        </w:rPr>
        <w:t>conducted by a member of management or a senior technician not directly responsible for the system audited.</w:t>
      </w:r>
    </w:p>
    <w:p w:rsidR="005169AC" w:rsidRPr="006F5420" w:rsidRDefault="005169AC" w:rsidP="005169AC">
      <w:pPr>
        <w:pStyle w:val="ListParagraph"/>
        <w:rPr>
          <w:rFonts w:ascii="Arial" w:hAnsi="Arial" w:cs="Arial"/>
          <w:sz w:val="22"/>
          <w:szCs w:val="22"/>
        </w:rPr>
      </w:pPr>
    </w:p>
    <w:p w:rsidR="005169AC" w:rsidRPr="006F5420" w:rsidRDefault="005169AC" w:rsidP="005169AC">
      <w:pPr>
        <w:pStyle w:val="ListParagraph"/>
        <w:widowControl/>
        <w:numPr>
          <w:ilvl w:val="2"/>
          <w:numId w:val="6"/>
        </w:numPr>
        <w:autoSpaceDE/>
        <w:autoSpaceDN/>
        <w:adjustRightInd/>
        <w:rPr>
          <w:rFonts w:ascii="Arial" w:hAnsi="Arial" w:cs="Arial"/>
          <w:sz w:val="22"/>
          <w:szCs w:val="22"/>
        </w:rPr>
      </w:pPr>
      <w:r w:rsidRPr="006F5420">
        <w:rPr>
          <w:rFonts w:ascii="Arial" w:hAnsi="Arial" w:cs="Arial"/>
          <w:sz w:val="22"/>
          <w:szCs w:val="22"/>
        </w:rPr>
        <w:t xml:space="preserve">Determine if safety-significant audit findings are being tracked through completion by the corrective action program, if required. </w:t>
      </w:r>
    </w:p>
    <w:p w:rsidR="005169AC" w:rsidRPr="006F5420" w:rsidRDefault="005169AC" w:rsidP="00B35F2F">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u w:val="single"/>
        </w:rPr>
      </w:pPr>
    </w:p>
    <w:p w:rsidR="005F6E01" w:rsidRPr="00F40C1C" w:rsidRDefault="005F6E01" w:rsidP="00B35F2F">
      <w:pPr>
        <w:pStyle w:val="ListParagraph"/>
        <w:numPr>
          <w:ilvl w:val="0"/>
          <w:numId w:val="31"/>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color w:val="000000"/>
          <w:sz w:val="22"/>
          <w:szCs w:val="22"/>
        </w:rPr>
      </w:pPr>
      <w:r w:rsidRPr="00F40C1C">
        <w:rPr>
          <w:rFonts w:ascii="Arial" w:hAnsi="Arial" w:cs="Arial"/>
          <w:sz w:val="22"/>
          <w:szCs w:val="22"/>
        </w:rPr>
        <w:t>Review training in the area of Operations Safety and evaluate if training is in compliance with license or certificate requirements</w:t>
      </w:r>
      <w:r w:rsidR="00F40C1C" w:rsidRPr="00F40C1C">
        <w:rPr>
          <w:rFonts w:ascii="Arial" w:hAnsi="Arial" w:cs="Arial"/>
          <w:sz w:val="22"/>
          <w:szCs w:val="22"/>
        </w:rPr>
        <w:t>.</w:t>
      </w:r>
    </w:p>
    <w:p w:rsidR="005F6E01" w:rsidRPr="006F5420" w:rsidRDefault="005F6E01" w:rsidP="005F6E01">
      <w:pPr>
        <w:widowControl/>
        <w:autoSpaceDE/>
        <w:autoSpaceDN/>
        <w:adjustRightInd/>
        <w:rPr>
          <w:rFonts w:ascii="Arial" w:hAnsi="Arial" w:cs="Arial"/>
          <w:color w:val="000000"/>
          <w:sz w:val="22"/>
          <w:szCs w:val="22"/>
        </w:rPr>
      </w:pPr>
    </w:p>
    <w:p w:rsidR="005F6E01" w:rsidRPr="006F5420" w:rsidRDefault="005F6E01" w:rsidP="00711179">
      <w:pPr>
        <w:widowControl/>
        <w:numPr>
          <w:ilvl w:val="2"/>
          <w:numId w:val="16"/>
        </w:numPr>
        <w:autoSpaceDE/>
        <w:autoSpaceDN/>
        <w:adjustRightInd/>
        <w:ind w:left="2074" w:hanging="634"/>
        <w:rPr>
          <w:rFonts w:ascii="Arial" w:hAnsi="Arial" w:cs="Arial"/>
          <w:sz w:val="22"/>
          <w:szCs w:val="22"/>
        </w:rPr>
      </w:pPr>
      <w:r w:rsidRPr="006F5420">
        <w:rPr>
          <w:rFonts w:ascii="Arial" w:hAnsi="Arial" w:cs="Arial"/>
          <w:sz w:val="22"/>
          <w:szCs w:val="22"/>
        </w:rPr>
        <w:t>Review area specific training to ensure that the following topics are included, as appropriate:</w:t>
      </w:r>
    </w:p>
    <w:p w:rsidR="00BC21AA" w:rsidRPr="006F5420" w:rsidRDefault="00BC21AA" w:rsidP="005F6E01">
      <w:pPr>
        <w:widowControl/>
        <w:autoSpaceDE/>
        <w:autoSpaceDN/>
        <w:adjustRightInd/>
        <w:ind w:left="2070" w:hanging="626"/>
        <w:rPr>
          <w:rFonts w:ascii="Arial" w:hAnsi="Arial" w:cs="Arial"/>
          <w:sz w:val="22"/>
          <w:szCs w:val="22"/>
        </w:rPr>
      </w:pPr>
    </w:p>
    <w:p w:rsidR="005F6E01" w:rsidRPr="006F5420" w:rsidRDefault="005F6E01" w:rsidP="00711179">
      <w:pPr>
        <w:pStyle w:val="ListParagraph"/>
        <w:widowControl/>
        <w:numPr>
          <w:ilvl w:val="3"/>
          <w:numId w:val="16"/>
        </w:numPr>
        <w:tabs>
          <w:tab w:val="clear" w:pos="3615"/>
          <w:tab w:val="num" w:pos="2700"/>
        </w:tabs>
        <w:ind w:left="2708" w:hanging="634"/>
        <w:rPr>
          <w:rFonts w:ascii="Arial" w:hAnsi="Arial" w:cs="Arial"/>
          <w:sz w:val="22"/>
          <w:szCs w:val="22"/>
        </w:rPr>
      </w:pPr>
      <w:r w:rsidRPr="006F5420">
        <w:rPr>
          <w:rFonts w:ascii="Arial" w:hAnsi="Arial" w:cs="Arial"/>
          <w:sz w:val="22"/>
          <w:szCs w:val="22"/>
        </w:rPr>
        <w:t>IROFS, process safety information elements (such as safety and health hazards, relevant material safety data sheets (MSDSs), personal protective equipment, etc.)</w:t>
      </w:r>
    </w:p>
    <w:p w:rsidR="005F6E01" w:rsidRPr="006F5420" w:rsidRDefault="005F6E01" w:rsidP="005F6E01">
      <w:pPr>
        <w:pStyle w:val="ListParagraph"/>
        <w:widowControl/>
        <w:tabs>
          <w:tab w:val="num" w:pos="2700"/>
        </w:tabs>
        <w:ind w:left="2700" w:hanging="630"/>
        <w:rPr>
          <w:rFonts w:ascii="Arial" w:hAnsi="Arial" w:cs="Arial"/>
          <w:sz w:val="22"/>
          <w:szCs w:val="22"/>
        </w:rPr>
      </w:pPr>
    </w:p>
    <w:p w:rsidR="005F6E01" w:rsidRPr="006F5420" w:rsidRDefault="005F6E01" w:rsidP="005F6E01">
      <w:pPr>
        <w:pStyle w:val="ListParagraph"/>
        <w:widowControl/>
        <w:numPr>
          <w:ilvl w:val="3"/>
          <w:numId w:val="16"/>
        </w:numPr>
        <w:tabs>
          <w:tab w:val="clear" w:pos="3615"/>
          <w:tab w:val="num" w:pos="2700"/>
        </w:tabs>
        <w:ind w:left="2700" w:hanging="630"/>
        <w:rPr>
          <w:rFonts w:ascii="Arial" w:hAnsi="Arial" w:cs="Arial"/>
          <w:sz w:val="22"/>
          <w:szCs w:val="22"/>
        </w:rPr>
      </w:pPr>
      <w:r w:rsidRPr="006F5420">
        <w:rPr>
          <w:rFonts w:ascii="Arial" w:hAnsi="Arial" w:cs="Arial"/>
          <w:sz w:val="22"/>
          <w:szCs w:val="22"/>
        </w:rPr>
        <w:t>Safe work practices (such as confined space entry, lockout/</w:t>
      </w:r>
      <w:proofErr w:type="spellStart"/>
      <w:r w:rsidRPr="006F5420">
        <w:rPr>
          <w:rFonts w:ascii="Arial" w:hAnsi="Arial" w:cs="Arial"/>
          <w:sz w:val="22"/>
          <w:szCs w:val="22"/>
        </w:rPr>
        <w:t>tagout</w:t>
      </w:r>
      <w:proofErr w:type="spellEnd"/>
      <w:r w:rsidRPr="006F5420">
        <w:rPr>
          <w:rFonts w:ascii="Arial" w:hAnsi="Arial" w:cs="Arial"/>
          <w:sz w:val="22"/>
          <w:szCs w:val="22"/>
        </w:rPr>
        <w:t xml:space="preserve"> procedures, opening process equipment, hot work, control of entry into hazardous areas, etc.)</w:t>
      </w:r>
    </w:p>
    <w:p w:rsidR="005F6E01" w:rsidRPr="006F5420" w:rsidRDefault="005F6E01" w:rsidP="005F6E01">
      <w:pPr>
        <w:pStyle w:val="ListParagraph"/>
        <w:widowControl/>
        <w:ind w:left="2700" w:hanging="630"/>
        <w:rPr>
          <w:rFonts w:ascii="Arial" w:hAnsi="Arial" w:cs="Arial"/>
          <w:sz w:val="22"/>
          <w:szCs w:val="22"/>
        </w:rPr>
      </w:pPr>
    </w:p>
    <w:p w:rsidR="005F6E01" w:rsidRDefault="005F6E01" w:rsidP="005F6E01">
      <w:pPr>
        <w:pStyle w:val="ListParagraph"/>
        <w:widowControl/>
        <w:numPr>
          <w:ilvl w:val="3"/>
          <w:numId w:val="16"/>
        </w:numPr>
        <w:tabs>
          <w:tab w:val="clear" w:pos="3615"/>
          <w:tab w:val="num" w:pos="2700"/>
        </w:tabs>
        <w:ind w:left="2700" w:hanging="630"/>
        <w:rPr>
          <w:rFonts w:ascii="Arial" w:hAnsi="Arial" w:cs="Arial"/>
          <w:sz w:val="22"/>
          <w:szCs w:val="22"/>
        </w:rPr>
      </w:pPr>
      <w:r w:rsidRPr="006F5420">
        <w:rPr>
          <w:rFonts w:ascii="Arial" w:hAnsi="Arial" w:cs="Arial"/>
          <w:sz w:val="22"/>
          <w:szCs w:val="22"/>
        </w:rPr>
        <w:t>Process technology (as required)</w:t>
      </w:r>
    </w:p>
    <w:p w:rsidR="008B4D95" w:rsidRPr="006F5420" w:rsidRDefault="008B4D95" w:rsidP="008B4D95">
      <w:pPr>
        <w:pStyle w:val="ListParagraph"/>
        <w:widowControl/>
        <w:ind w:left="2700"/>
        <w:rPr>
          <w:rFonts w:ascii="Arial" w:hAnsi="Arial" w:cs="Arial"/>
          <w:sz w:val="22"/>
          <w:szCs w:val="22"/>
        </w:rPr>
      </w:pPr>
    </w:p>
    <w:p w:rsidR="005F6E01" w:rsidRDefault="005F6E01" w:rsidP="005F6E01">
      <w:pPr>
        <w:pStyle w:val="ListParagraph"/>
        <w:widowControl/>
        <w:numPr>
          <w:ilvl w:val="3"/>
          <w:numId w:val="16"/>
        </w:numPr>
        <w:tabs>
          <w:tab w:val="clear" w:pos="3615"/>
          <w:tab w:val="num" w:pos="2700"/>
        </w:tabs>
        <w:ind w:left="2700" w:hanging="630"/>
        <w:rPr>
          <w:rFonts w:ascii="Arial" w:hAnsi="Arial" w:cs="Arial"/>
          <w:sz w:val="22"/>
          <w:szCs w:val="22"/>
        </w:rPr>
      </w:pPr>
      <w:r w:rsidRPr="006F5420">
        <w:rPr>
          <w:rFonts w:ascii="Arial" w:hAnsi="Arial" w:cs="Arial"/>
          <w:sz w:val="22"/>
          <w:szCs w:val="22"/>
        </w:rPr>
        <w:t>Operating procedures for all phases of operation</w:t>
      </w:r>
    </w:p>
    <w:p w:rsidR="008B4D95" w:rsidRPr="006F5420" w:rsidRDefault="008B4D95" w:rsidP="008B4D95">
      <w:pPr>
        <w:pStyle w:val="ListParagraph"/>
        <w:widowControl/>
        <w:ind w:left="2700"/>
        <w:rPr>
          <w:rFonts w:ascii="Arial" w:hAnsi="Arial" w:cs="Arial"/>
          <w:sz w:val="22"/>
          <w:szCs w:val="22"/>
        </w:rPr>
      </w:pPr>
    </w:p>
    <w:p w:rsidR="005F6E01" w:rsidRPr="006F5420" w:rsidRDefault="005F6E01" w:rsidP="005F6E01">
      <w:pPr>
        <w:pStyle w:val="ListParagraph"/>
        <w:widowControl/>
        <w:numPr>
          <w:ilvl w:val="3"/>
          <w:numId w:val="16"/>
        </w:numPr>
        <w:tabs>
          <w:tab w:val="clear" w:pos="3615"/>
          <w:tab w:val="num" w:pos="2700"/>
        </w:tabs>
        <w:ind w:left="2700" w:hanging="630"/>
        <w:rPr>
          <w:rFonts w:ascii="Arial" w:hAnsi="Arial" w:cs="Arial"/>
          <w:sz w:val="22"/>
          <w:szCs w:val="22"/>
        </w:rPr>
      </w:pPr>
      <w:r w:rsidRPr="006F5420">
        <w:rPr>
          <w:rFonts w:ascii="Arial" w:hAnsi="Arial" w:cs="Arial"/>
          <w:sz w:val="22"/>
          <w:szCs w:val="22"/>
        </w:rPr>
        <w:t>Emergency procedures (such as Hazard Waste Operations and Emergency Response (HAZWOPER))</w:t>
      </w:r>
    </w:p>
    <w:p w:rsidR="005F6E01" w:rsidRPr="006F5420" w:rsidRDefault="005F6E01" w:rsidP="005F6E01">
      <w:pPr>
        <w:pStyle w:val="ListParagraph"/>
        <w:ind w:hanging="630"/>
        <w:rPr>
          <w:rFonts w:ascii="Arial" w:hAnsi="Arial" w:cs="Arial"/>
          <w:sz w:val="22"/>
          <w:szCs w:val="22"/>
        </w:rPr>
      </w:pPr>
    </w:p>
    <w:p w:rsidR="005F6E01" w:rsidRPr="006F5420" w:rsidRDefault="005F6E01" w:rsidP="005F6E01">
      <w:pPr>
        <w:pStyle w:val="ListParagraph"/>
        <w:widowControl/>
        <w:numPr>
          <w:ilvl w:val="3"/>
          <w:numId w:val="16"/>
        </w:numPr>
        <w:tabs>
          <w:tab w:val="clear" w:pos="3615"/>
          <w:tab w:val="num" w:pos="2700"/>
        </w:tabs>
        <w:ind w:left="2700" w:hanging="630"/>
        <w:rPr>
          <w:rFonts w:ascii="Arial" w:hAnsi="Arial" w:cs="Arial"/>
          <w:sz w:val="22"/>
          <w:szCs w:val="22"/>
        </w:rPr>
      </w:pPr>
      <w:r w:rsidRPr="006F5420">
        <w:rPr>
          <w:rFonts w:ascii="Arial" w:hAnsi="Arial" w:cs="Arial"/>
          <w:sz w:val="22"/>
          <w:szCs w:val="22"/>
        </w:rPr>
        <w:t>Reporting unusual events or non-routine operations.</w:t>
      </w:r>
    </w:p>
    <w:p w:rsidR="005F6E01" w:rsidRPr="006F5420" w:rsidRDefault="005F6E01" w:rsidP="005F6E01">
      <w:pPr>
        <w:pStyle w:val="ListParagraph"/>
        <w:rPr>
          <w:rFonts w:ascii="Arial" w:hAnsi="Arial" w:cs="Arial"/>
          <w:sz w:val="22"/>
          <w:szCs w:val="22"/>
        </w:rPr>
      </w:pPr>
    </w:p>
    <w:p w:rsidR="005F6E01" w:rsidRPr="006F5420" w:rsidRDefault="005F6E01" w:rsidP="005F6E01">
      <w:pPr>
        <w:pStyle w:val="ListParagraph"/>
        <w:ind w:left="1440"/>
        <w:rPr>
          <w:rFonts w:ascii="Arial" w:hAnsi="Arial" w:cs="Arial"/>
          <w:sz w:val="22"/>
          <w:szCs w:val="22"/>
        </w:rPr>
      </w:pPr>
      <w:r w:rsidRPr="006F5420">
        <w:rPr>
          <w:rFonts w:ascii="Arial" w:hAnsi="Arial" w:cs="Arial"/>
          <w:sz w:val="22"/>
          <w:szCs w:val="22"/>
        </w:rPr>
        <w:t xml:space="preserve">NOTE: </w:t>
      </w:r>
      <w:r w:rsidR="00A82989">
        <w:rPr>
          <w:rFonts w:ascii="Arial" w:hAnsi="Arial" w:cs="Arial"/>
          <w:sz w:val="22"/>
          <w:szCs w:val="22"/>
        </w:rPr>
        <w:t xml:space="preserve"> </w:t>
      </w:r>
      <w:r w:rsidRPr="006F5420">
        <w:rPr>
          <w:rFonts w:ascii="Arial" w:hAnsi="Arial" w:cs="Arial"/>
          <w:sz w:val="22"/>
          <w:szCs w:val="22"/>
        </w:rPr>
        <w:t>On-the-job training should, as a minimum, include: equipment familiarization, completing log sheets, equipment startup/shutdown activities, limiting operating conditions, control of process variables, and applying operating procedures in the field.</w:t>
      </w:r>
    </w:p>
    <w:p w:rsidR="006A3439" w:rsidRPr="006F5420" w:rsidRDefault="006A343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36" w:hanging="630"/>
        <w:rPr>
          <w:rFonts w:ascii="Arial" w:hAnsi="Arial" w:cs="Arial"/>
          <w:color w:val="000000"/>
          <w:sz w:val="22"/>
          <w:szCs w:val="22"/>
        </w:rPr>
      </w:pPr>
    </w:p>
    <w:p w:rsidR="00A443B0" w:rsidRDefault="004F5B37" w:rsidP="004F5B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36"/>
        <w:rPr>
          <w:rFonts w:ascii="Arial" w:hAnsi="Arial" w:cs="Arial"/>
          <w:color w:val="000000"/>
          <w:sz w:val="22"/>
          <w:szCs w:val="22"/>
        </w:rPr>
        <w:sectPr w:rsidR="00A443B0" w:rsidSect="00A443B0">
          <w:pgSz w:w="12240" w:h="15840" w:code="1"/>
          <w:pgMar w:top="1440" w:right="1440" w:bottom="1440" w:left="1440" w:header="1440" w:footer="1440" w:gutter="0"/>
          <w:cols w:space="720"/>
          <w:noEndnote/>
          <w:docGrid w:linePitch="326"/>
        </w:sectPr>
      </w:pPr>
      <w:r w:rsidRPr="006F5420">
        <w:rPr>
          <w:rFonts w:ascii="Arial" w:hAnsi="Arial" w:cs="Arial"/>
          <w:color w:val="000000"/>
          <w:sz w:val="22"/>
          <w:szCs w:val="22"/>
        </w:rPr>
        <w:t xml:space="preserve">During the inspection, </w:t>
      </w:r>
      <w:r w:rsidR="00673B05" w:rsidRPr="006F5420">
        <w:rPr>
          <w:rFonts w:ascii="Arial" w:hAnsi="Arial" w:cs="Arial"/>
          <w:color w:val="000000"/>
          <w:sz w:val="22"/>
          <w:szCs w:val="22"/>
        </w:rPr>
        <w:t xml:space="preserve">if training issues are identified and indicate a </w:t>
      </w:r>
      <w:r w:rsidR="001145A8">
        <w:rPr>
          <w:rFonts w:ascii="Arial" w:hAnsi="Arial" w:cs="Arial"/>
          <w:color w:val="000000"/>
          <w:sz w:val="22"/>
          <w:szCs w:val="22"/>
        </w:rPr>
        <w:t xml:space="preserve">potential </w:t>
      </w:r>
      <w:r w:rsidR="00673B05" w:rsidRPr="006F5420">
        <w:rPr>
          <w:rFonts w:ascii="Arial" w:hAnsi="Arial" w:cs="Arial"/>
          <w:color w:val="000000"/>
          <w:sz w:val="22"/>
          <w:szCs w:val="22"/>
        </w:rPr>
        <w:t>programmatic concern</w:t>
      </w:r>
      <w:r w:rsidR="006A3439" w:rsidRPr="006F5420">
        <w:rPr>
          <w:rFonts w:ascii="Arial" w:hAnsi="Arial" w:cs="Arial"/>
          <w:color w:val="000000"/>
          <w:sz w:val="22"/>
          <w:szCs w:val="22"/>
        </w:rPr>
        <w:t xml:space="preserve">, </w:t>
      </w:r>
      <w:r w:rsidR="00673B05" w:rsidRPr="006F5420">
        <w:rPr>
          <w:rFonts w:ascii="Arial" w:hAnsi="Arial" w:cs="Arial"/>
          <w:color w:val="000000"/>
          <w:sz w:val="22"/>
          <w:szCs w:val="22"/>
        </w:rPr>
        <w:t>t</w:t>
      </w:r>
      <w:r w:rsidRPr="006F5420">
        <w:rPr>
          <w:rFonts w:ascii="Arial" w:hAnsi="Arial" w:cs="Arial"/>
          <w:color w:val="000000"/>
          <w:sz w:val="22"/>
          <w:szCs w:val="22"/>
        </w:rPr>
        <w:t xml:space="preserve">he </w:t>
      </w:r>
      <w:r w:rsidR="001145A8">
        <w:rPr>
          <w:rFonts w:ascii="Arial" w:hAnsi="Arial" w:cs="Arial"/>
          <w:color w:val="000000"/>
          <w:sz w:val="22"/>
          <w:szCs w:val="22"/>
        </w:rPr>
        <w:t xml:space="preserve">responsible </w:t>
      </w:r>
      <w:r w:rsidRPr="006F5420">
        <w:rPr>
          <w:rFonts w:ascii="Arial" w:hAnsi="Arial" w:cs="Arial"/>
          <w:color w:val="000000"/>
          <w:sz w:val="22"/>
          <w:szCs w:val="22"/>
        </w:rPr>
        <w:t>Branch Chief</w:t>
      </w:r>
      <w:r w:rsidR="00587BC9" w:rsidRPr="006F5420">
        <w:rPr>
          <w:rFonts w:ascii="Arial" w:hAnsi="Arial" w:cs="Arial"/>
          <w:color w:val="000000"/>
          <w:sz w:val="22"/>
          <w:szCs w:val="22"/>
        </w:rPr>
        <w:t>,</w:t>
      </w:r>
      <w:r w:rsidRPr="006F5420">
        <w:rPr>
          <w:rFonts w:ascii="Arial" w:hAnsi="Arial" w:cs="Arial"/>
          <w:color w:val="000000"/>
          <w:sz w:val="22"/>
          <w:szCs w:val="22"/>
        </w:rPr>
        <w:t xml:space="preserve"> </w:t>
      </w:r>
      <w:r w:rsidR="00587BC9" w:rsidRPr="006F5420">
        <w:rPr>
          <w:rFonts w:ascii="Arial" w:hAnsi="Arial" w:cs="Arial"/>
          <w:color w:val="000000"/>
          <w:sz w:val="22"/>
          <w:szCs w:val="22"/>
        </w:rPr>
        <w:t>p</w:t>
      </w:r>
      <w:r w:rsidRPr="006F5420">
        <w:rPr>
          <w:rFonts w:ascii="Arial" w:hAnsi="Arial" w:cs="Arial"/>
          <w:color w:val="000000"/>
          <w:sz w:val="22"/>
          <w:szCs w:val="22"/>
        </w:rPr>
        <w:t xml:space="preserve">roject </w:t>
      </w:r>
      <w:r w:rsidR="00587BC9" w:rsidRPr="006F5420">
        <w:rPr>
          <w:rFonts w:ascii="Arial" w:hAnsi="Arial" w:cs="Arial"/>
          <w:color w:val="000000"/>
          <w:sz w:val="22"/>
          <w:szCs w:val="22"/>
        </w:rPr>
        <w:t>i</w:t>
      </w:r>
      <w:r w:rsidRPr="006F5420">
        <w:rPr>
          <w:rFonts w:ascii="Arial" w:hAnsi="Arial" w:cs="Arial"/>
          <w:color w:val="000000"/>
          <w:sz w:val="22"/>
          <w:szCs w:val="22"/>
        </w:rPr>
        <w:t>nspector</w:t>
      </w:r>
      <w:r w:rsidR="00587BC9" w:rsidRPr="006F5420">
        <w:rPr>
          <w:rFonts w:ascii="Arial" w:hAnsi="Arial" w:cs="Arial"/>
          <w:color w:val="000000"/>
          <w:sz w:val="22"/>
          <w:szCs w:val="22"/>
        </w:rPr>
        <w:t xml:space="preserve">, and </w:t>
      </w:r>
    </w:p>
    <w:p w:rsidR="004F5B37" w:rsidRPr="006F5420" w:rsidRDefault="00587BC9" w:rsidP="004F5B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36"/>
        <w:rPr>
          <w:rFonts w:ascii="Arial" w:hAnsi="Arial" w:cs="Arial"/>
          <w:color w:val="000000"/>
          <w:sz w:val="22"/>
          <w:szCs w:val="22"/>
        </w:rPr>
      </w:pPr>
      <w:proofErr w:type="gramStart"/>
      <w:r w:rsidRPr="006F5420">
        <w:rPr>
          <w:rFonts w:ascii="Arial" w:hAnsi="Arial" w:cs="Arial"/>
          <w:color w:val="000000"/>
          <w:sz w:val="22"/>
          <w:szCs w:val="22"/>
        </w:rPr>
        <w:lastRenderedPageBreak/>
        <w:t>licensing</w:t>
      </w:r>
      <w:proofErr w:type="gramEnd"/>
      <w:r w:rsidRPr="006F5420">
        <w:rPr>
          <w:rFonts w:ascii="Arial" w:hAnsi="Arial" w:cs="Arial"/>
          <w:color w:val="000000"/>
          <w:sz w:val="22"/>
          <w:szCs w:val="22"/>
        </w:rPr>
        <w:t xml:space="preserve"> project manager</w:t>
      </w:r>
      <w:r w:rsidR="004F5B37" w:rsidRPr="006F5420">
        <w:rPr>
          <w:rFonts w:ascii="Arial" w:hAnsi="Arial" w:cs="Arial"/>
          <w:color w:val="000000"/>
          <w:sz w:val="22"/>
          <w:szCs w:val="22"/>
        </w:rPr>
        <w:t xml:space="preserve"> should be informed </w:t>
      </w:r>
      <w:r w:rsidR="001145A8">
        <w:rPr>
          <w:rFonts w:ascii="Arial" w:hAnsi="Arial" w:cs="Arial"/>
          <w:color w:val="000000"/>
          <w:sz w:val="22"/>
          <w:szCs w:val="22"/>
        </w:rPr>
        <w:t xml:space="preserve">and given the opportunity </w:t>
      </w:r>
      <w:r w:rsidR="004F5B37" w:rsidRPr="006F5420">
        <w:rPr>
          <w:rFonts w:ascii="Arial" w:hAnsi="Arial" w:cs="Arial"/>
          <w:color w:val="000000"/>
          <w:sz w:val="22"/>
          <w:szCs w:val="22"/>
        </w:rPr>
        <w:t>to provide inspection guidance</w:t>
      </w:r>
      <w:r w:rsidR="001145A8">
        <w:rPr>
          <w:rFonts w:ascii="Arial" w:hAnsi="Arial" w:cs="Arial"/>
          <w:color w:val="000000"/>
          <w:sz w:val="22"/>
          <w:szCs w:val="22"/>
        </w:rPr>
        <w:t>,</w:t>
      </w:r>
      <w:r w:rsidR="00673B05" w:rsidRPr="006F5420">
        <w:rPr>
          <w:rFonts w:ascii="Arial" w:hAnsi="Arial" w:cs="Arial"/>
          <w:color w:val="000000"/>
          <w:sz w:val="22"/>
          <w:szCs w:val="22"/>
        </w:rPr>
        <w:t xml:space="preserve"> and </w:t>
      </w:r>
      <w:r w:rsidR="00CA1A69">
        <w:rPr>
          <w:rFonts w:ascii="Arial" w:hAnsi="Arial" w:cs="Arial"/>
          <w:color w:val="000000"/>
          <w:sz w:val="22"/>
          <w:szCs w:val="22"/>
        </w:rPr>
        <w:t xml:space="preserve">help in determining </w:t>
      </w:r>
      <w:r w:rsidR="00673B05" w:rsidRPr="006F5420">
        <w:rPr>
          <w:rFonts w:ascii="Arial" w:hAnsi="Arial" w:cs="Arial"/>
          <w:color w:val="000000"/>
          <w:sz w:val="22"/>
          <w:szCs w:val="22"/>
        </w:rPr>
        <w:t xml:space="preserve">if additional inspection activities are warranted.  </w:t>
      </w:r>
      <w:r w:rsidR="004F5B37" w:rsidRPr="006F5420">
        <w:rPr>
          <w:rFonts w:ascii="Arial" w:hAnsi="Arial" w:cs="Arial"/>
          <w:color w:val="000000"/>
          <w:sz w:val="22"/>
          <w:szCs w:val="22"/>
        </w:rPr>
        <w:t xml:space="preserve"> </w:t>
      </w:r>
    </w:p>
    <w:p w:rsidR="00871B8C" w:rsidRPr="006F5420" w:rsidRDefault="00871B8C" w:rsidP="00B35F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p>
    <w:p w:rsidR="00AB1031" w:rsidRPr="00F40C1C" w:rsidRDefault="00AB1031" w:rsidP="00B35F2F">
      <w:pPr>
        <w:pStyle w:val="ListParagraph"/>
        <w:numPr>
          <w:ilvl w:val="0"/>
          <w:numId w:val="31"/>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color w:val="000000"/>
          <w:sz w:val="22"/>
          <w:szCs w:val="22"/>
        </w:rPr>
      </w:pPr>
      <w:r w:rsidRPr="00F40C1C">
        <w:rPr>
          <w:rFonts w:ascii="Arial" w:hAnsi="Arial" w:cs="Arial"/>
          <w:sz w:val="22"/>
          <w:szCs w:val="22"/>
        </w:rPr>
        <w:t>Review any safety-significant changes to procedures for the area being inspected since the last inspection.  If there were safety-significant changes, review them to determine if they followed the procedure revision process regarding the following aspects:</w:t>
      </w:r>
    </w:p>
    <w:p w:rsidR="00AB1031" w:rsidRPr="006F5420" w:rsidRDefault="00AB1031" w:rsidP="00AB1031">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u w:val="single"/>
        </w:rPr>
      </w:pPr>
    </w:p>
    <w:p w:rsidR="00AB1031" w:rsidRPr="006F5420" w:rsidRDefault="00AB1031" w:rsidP="00711179">
      <w:pPr>
        <w:pStyle w:val="ListParagraph"/>
        <w:widowControl/>
        <w:numPr>
          <w:ilvl w:val="2"/>
          <w:numId w:val="24"/>
        </w:numPr>
        <w:autoSpaceDE/>
        <w:autoSpaceDN/>
        <w:adjustRightInd/>
        <w:rPr>
          <w:rFonts w:ascii="Arial" w:hAnsi="Arial" w:cs="Arial"/>
          <w:sz w:val="22"/>
          <w:szCs w:val="22"/>
        </w:rPr>
      </w:pPr>
      <w:r w:rsidRPr="006F5420">
        <w:rPr>
          <w:rFonts w:ascii="Arial" w:hAnsi="Arial" w:cs="Arial"/>
          <w:sz w:val="22"/>
          <w:szCs w:val="22"/>
        </w:rPr>
        <w:t>Only approved and current procedures are used;</w:t>
      </w:r>
    </w:p>
    <w:p w:rsidR="00AB1031" w:rsidRPr="006F5420" w:rsidRDefault="00AB1031" w:rsidP="00AB1031">
      <w:pPr>
        <w:pStyle w:val="ListParagraph"/>
        <w:widowControl/>
        <w:autoSpaceDE/>
        <w:autoSpaceDN/>
        <w:adjustRightInd/>
        <w:ind w:left="2074"/>
        <w:rPr>
          <w:rFonts w:ascii="Arial" w:hAnsi="Arial" w:cs="Arial"/>
          <w:sz w:val="22"/>
          <w:szCs w:val="22"/>
        </w:rPr>
      </w:pPr>
    </w:p>
    <w:p w:rsidR="00AB1031" w:rsidRPr="006F5420" w:rsidRDefault="00AB1031" w:rsidP="008E08A7">
      <w:pPr>
        <w:pStyle w:val="ListParagraph"/>
        <w:widowControl/>
        <w:numPr>
          <w:ilvl w:val="2"/>
          <w:numId w:val="24"/>
        </w:numPr>
        <w:autoSpaceDE/>
        <w:autoSpaceDN/>
        <w:adjustRightInd/>
        <w:rPr>
          <w:rFonts w:ascii="Arial" w:hAnsi="Arial" w:cs="Arial"/>
          <w:sz w:val="22"/>
          <w:szCs w:val="22"/>
        </w:rPr>
      </w:pPr>
      <w:r w:rsidRPr="006F5420">
        <w:rPr>
          <w:rFonts w:ascii="Arial" w:hAnsi="Arial" w:cs="Arial"/>
          <w:sz w:val="22"/>
          <w:szCs w:val="22"/>
        </w:rPr>
        <w:t xml:space="preserve">Personnel affected by a procedure are adequately and timely informed of changes in the procedures; </w:t>
      </w:r>
    </w:p>
    <w:p w:rsidR="00AB1031" w:rsidRPr="006F5420" w:rsidRDefault="00AB1031" w:rsidP="00AB1031">
      <w:pPr>
        <w:pStyle w:val="ListParagraph"/>
        <w:rPr>
          <w:rFonts w:ascii="Arial" w:hAnsi="Arial" w:cs="Arial"/>
          <w:sz w:val="22"/>
          <w:szCs w:val="22"/>
        </w:rPr>
      </w:pPr>
    </w:p>
    <w:p w:rsidR="00AB1031" w:rsidRPr="006F5420" w:rsidRDefault="00AB1031" w:rsidP="008E08A7">
      <w:pPr>
        <w:pStyle w:val="ListParagraph"/>
        <w:widowControl/>
        <w:numPr>
          <w:ilvl w:val="2"/>
          <w:numId w:val="24"/>
        </w:numPr>
        <w:autoSpaceDE/>
        <w:autoSpaceDN/>
        <w:adjustRightInd/>
        <w:rPr>
          <w:rFonts w:ascii="Arial" w:hAnsi="Arial" w:cs="Arial"/>
          <w:sz w:val="22"/>
          <w:szCs w:val="22"/>
        </w:rPr>
      </w:pPr>
      <w:r w:rsidRPr="006F5420">
        <w:rPr>
          <w:rFonts w:ascii="Arial" w:hAnsi="Arial" w:cs="Arial"/>
          <w:sz w:val="22"/>
          <w:szCs w:val="22"/>
        </w:rPr>
        <w:t>Changes to procedures, other than editorial and typographical, conformed with the ISA and had a</w:t>
      </w:r>
      <w:r w:rsidR="00CA1A69">
        <w:rPr>
          <w:rFonts w:ascii="Arial" w:hAnsi="Arial" w:cs="Arial"/>
          <w:sz w:val="22"/>
          <w:szCs w:val="22"/>
        </w:rPr>
        <w:t>n</w:t>
      </w:r>
      <w:r w:rsidRPr="006F5420">
        <w:rPr>
          <w:rFonts w:ascii="Arial" w:hAnsi="Arial" w:cs="Arial"/>
          <w:sz w:val="22"/>
          <w:szCs w:val="22"/>
        </w:rPr>
        <w:t xml:space="preserve"> engineering basis; and or</w:t>
      </w:r>
    </w:p>
    <w:p w:rsidR="00AB1031" w:rsidRPr="006F5420" w:rsidRDefault="00AB1031" w:rsidP="00AB1031">
      <w:pPr>
        <w:pStyle w:val="ListParagraph"/>
        <w:rPr>
          <w:rFonts w:ascii="Arial" w:hAnsi="Arial" w:cs="Arial"/>
          <w:sz w:val="22"/>
          <w:szCs w:val="22"/>
        </w:rPr>
      </w:pPr>
    </w:p>
    <w:p w:rsidR="00AB1031" w:rsidRPr="006F5420" w:rsidRDefault="00CA1A69" w:rsidP="008E08A7">
      <w:pPr>
        <w:pStyle w:val="ListParagraph"/>
        <w:widowControl/>
        <w:numPr>
          <w:ilvl w:val="2"/>
          <w:numId w:val="24"/>
        </w:numPr>
        <w:autoSpaceDE/>
        <w:autoSpaceDN/>
        <w:adjustRightInd/>
        <w:rPr>
          <w:rFonts w:ascii="Arial" w:hAnsi="Arial" w:cs="Arial"/>
          <w:sz w:val="22"/>
          <w:szCs w:val="22"/>
        </w:rPr>
      </w:pPr>
      <w:r>
        <w:rPr>
          <w:rFonts w:ascii="Arial" w:hAnsi="Arial" w:cs="Arial"/>
          <w:sz w:val="22"/>
          <w:szCs w:val="22"/>
        </w:rPr>
        <w:t>P</w:t>
      </w:r>
      <w:r w:rsidR="00AB1031" w:rsidRPr="006F5420">
        <w:rPr>
          <w:rFonts w:ascii="Arial" w:hAnsi="Arial" w:cs="Arial"/>
          <w:sz w:val="22"/>
          <w:szCs w:val="22"/>
        </w:rPr>
        <w:t>reviously approved field changes have been incorporated into the changed procedure within an established time period.</w:t>
      </w:r>
    </w:p>
    <w:p w:rsidR="00AB1031" w:rsidRPr="006F5420" w:rsidRDefault="00AB1031" w:rsidP="00AB1031">
      <w:pPr>
        <w:rPr>
          <w:rFonts w:ascii="Arial" w:hAnsi="Arial" w:cs="Arial"/>
          <w:sz w:val="22"/>
          <w:szCs w:val="22"/>
        </w:rPr>
      </w:pPr>
    </w:p>
    <w:p w:rsidR="00AB1031" w:rsidRPr="006F5420" w:rsidRDefault="00AB1031" w:rsidP="00AB1031">
      <w:pPr>
        <w:ind w:left="1440"/>
        <w:rPr>
          <w:rFonts w:ascii="Arial" w:hAnsi="Arial" w:cs="Arial"/>
          <w:sz w:val="22"/>
          <w:szCs w:val="22"/>
        </w:rPr>
      </w:pPr>
      <w:r w:rsidRPr="006F5420">
        <w:rPr>
          <w:rFonts w:ascii="Arial" w:hAnsi="Arial" w:cs="Arial"/>
          <w:sz w:val="22"/>
          <w:szCs w:val="22"/>
        </w:rPr>
        <w:t xml:space="preserve">If there were any new procedures developed for the area being inspected, </w:t>
      </w:r>
      <w:r w:rsidR="00CA1A69">
        <w:rPr>
          <w:rFonts w:ascii="Arial" w:hAnsi="Arial" w:cs="Arial"/>
          <w:sz w:val="22"/>
          <w:szCs w:val="22"/>
        </w:rPr>
        <w:t xml:space="preserve">confirm </w:t>
      </w:r>
      <w:r w:rsidRPr="006F5420">
        <w:rPr>
          <w:rFonts w:ascii="Arial" w:hAnsi="Arial" w:cs="Arial"/>
          <w:sz w:val="22"/>
          <w:szCs w:val="22"/>
        </w:rPr>
        <w:t>the development of the new procedures followed the procedure development process.</w:t>
      </w:r>
    </w:p>
    <w:p w:rsidR="00AB1031" w:rsidRPr="006F5420" w:rsidRDefault="00AB1031"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36" w:hanging="630"/>
        <w:rPr>
          <w:rFonts w:ascii="Arial" w:hAnsi="Arial" w:cs="Arial"/>
          <w:color w:val="000000"/>
          <w:sz w:val="22"/>
          <w:szCs w:val="22"/>
        </w:rPr>
      </w:pPr>
    </w:p>
    <w:p w:rsidR="008E08A7" w:rsidRPr="00F40C1C" w:rsidRDefault="008E08A7" w:rsidP="00711179">
      <w:pPr>
        <w:pStyle w:val="ListParagraph"/>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F40C1C">
        <w:rPr>
          <w:rFonts w:ascii="Arial" w:hAnsi="Arial" w:cs="Arial"/>
          <w:color w:val="000000"/>
          <w:sz w:val="22"/>
          <w:szCs w:val="22"/>
        </w:rPr>
        <w:t xml:space="preserve">Evaluate </w:t>
      </w:r>
      <w:r w:rsidR="00DC6008" w:rsidRPr="00F40C1C">
        <w:rPr>
          <w:rFonts w:ascii="Arial" w:hAnsi="Arial" w:cs="Arial"/>
          <w:color w:val="000000"/>
          <w:sz w:val="22"/>
          <w:szCs w:val="22"/>
        </w:rPr>
        <w:t xml:space="preserve">whether </w:t>
      </w:r>
      <w:r w:rsidRPr="00F40C1C">
        <w:rPr>
          <w:rFonts w:ascii="Arial" w:hAnsi="Arial" w:cs="Arial"/>
          <w:color w:val="000000"/>
          <w:sz w:val="22"/>
          <w:szCs w:val="22"/>
        </w:rPr>
        <w:t xml:space="preserve">a change occurred in the </w:t>
      </w:r>
      <w:r w:rsidRPr="00F40C1C">
        <w:rPr>
          <w:rFonts w:ascii="Arial" w:hAnsi="Arial" w:cs="Arial"/>
          <w:sz w:val="22"/>
          <w:szCs w:val="22"/>
        </w:rPr>
        <w:t xml:space="preserve">Operations Safety </w:t>
      </w:r>
      <w:r w:rsidRPr="00F40C1C">
        <w:rPr>
          <w:rFonts w:ascii="Arial" w:hAnsi="Arial" w:cs="Arial"/>
          <w:color w:val="000000"/>
          <w:sz w:val="22"/>
          <w:szCs w:val="22"/>
        </w:rPr>
        <w:t xml:space="preserve">program organization that is </w:t>
      </w:r>
      <w:r w:rsidR="00DC6008" w:rsidRPr="00F40C1C">
        <w:rPr>
          <w:rFonts w:ascii="Arial" w:hAnsi="Arial" w:cs="Arial"/>
          <w:color w:val="000000"/>
          <w:sz w:val="22"/>
          <w:szCs w:val="22"/>
        </w:rPr>
        <w:t xml:space="preserve">effected by </w:t>
      </w:r>
      <w:r w:rsidRPr="00F40C1C">
        <w:rPr>
          <w:rFonts w:ascii="Arial" w:hAnsi="Arial" w:cs="Arial"/>
          <w:color w:val="000000"/>
          <w:sz w:val="22"/>
          <w:szCs w:val="22"/>
        </w:rPr>
        <w:t xml:space="preserve">the position-specific requirements of the license.  If </w:t>
      </w:r>
      <w:r w:rsidR="00DC6008" w:rsidRPr="00F40C1C">
        <w:rPr>
          <w:rFonts w:ascii="Arial" w:hAnsi="Arial" w:cs="Arial"/>
          <w:color w:val="000000"/>
          <w:sz w:val="22"/>
          <w:szCs w:val="22"/>
        </w:rPr>
        <w:t>so</w:t>
      </w:r>
      <w:r w:rsidRPr="00F40C1C">
        <w:rPr>
          <w:rFonts w:ascii="Arial" w:hAnsi="Arial" w:cs="Arial"/>
          <w:color w:val="000000"/>
          <w:sz w:val="22"/>
          <w:szCs w:val="22"/>
        </w:rPr>
        <w:t xml:space="preserve">, verify that the new manager or staff member meets the criteria of the license requirements.  Verify that any changes to the organizational structure in the area of </w:t>
      </w:r>
      <w:r w:rsidRPr="00F40C1C">
        <w:rPr>
          <w:rFonts w:ascii="Arial" w:hAnsi="Arial" w:cs="Arial"/>
          <w:sz w:val="22"/>
          <w:szCs w:val="22"/>
        </w:rPr>
        <w:t xml:space="preserve">Operations Safety </w:t>
      </w:r>
      <w:r w:rsidRPr="00F40C1C">
        <w:rPr>
          <w:rFonts w:ascii="Arial" w:hAnsi="Arial" w:cs="Arial"/>
          <w:color w:val="000000"/>
          <w:sz w:val="22"/>
          <w:szCs w:val="22"/>
        </w:rPr>
        <w:t>are in compliance with license requirements, if applicable.</w:t>
      </w:r>
    </w:p>
    <w:p w:rsidR="00AB1031" w:rsidRPr="006F5420" w:rsidRDefault="00AB1031"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36" w:hanging="630"/>
        <w:rPr>
          <w:rFonts w:ascii="Arial" w:hAnsi="Arial" w:cs="Arial"/>
          <w:color w:val="000000"/>
          <w:sz w:val="22"/>
          <w:szCs w:val="22"/>
        </w:rPr>
      </w:pPr>
    </w:p>
    <w:p w:rsidR="008E08A7" w:rsidRPr="006F5420" w:rsidRDefault="009E0E13" w:rsidP="00711179">
      <w:pPr>
        <w:pStyle w:val="ListParagraph"/>
        <w:widowControl/>
        <w:numPr>
          <w:ilvl w:val="2"/>
          <w:numId w:val="25"/>
        </w:numPr>
        <w:autoSpaceDE/>
        <w:autoSpaceDN/>
        <w:adjustRightInd/>
        <w:rPr>
          <w:rFonts w:ascii="Arial" w:hAnsi="Arial" w:cs="Arial"/>
          <w:sz w:val="22"/>
          <w:szCs w:val="22"/>
        </w:rPr>
      </w:pPr>
      <w:r>
        <w:rPr>
          <w:rFonts w:ascii="Arial" w:hAnsi="Arial" w:cs="Arial"/>
          <w:color w:val="000000"/>
          <w:sz w:val="22"/>
          <w:szCs w:val="22"/>
        </w:rPr>
        <w:t xml:space="preserve">Through </w:t>
      </w:r>
      <w:r w:rsidR="008E08A7" w:rsidRPr="006F5420">
        <w:rPr>
          <w:rFonts w:ascii="Arial" w:hAnsi="Arial" w:cs="Arial"/>
          <w:color w:val="000000"/>
          <w:sz w:val="22"/>
          <w:szCs w:val="22"/>
        </w:rPr>
        <w:t xml:space="preserve">discussions with licensee staff and management, and review of documentation, determine whether the licensee's organizational structure is in accordance with the license. </w:t>
      </w:r>
      <w:r w:rsidR="003927CD">
        <w:rPr>
          <w:rFonts w:ascii="Arial" w:hAnsi="Arial" w:cs="Arial"/>
          <w:color w:val="000000"/>
          <w:sz w:val="22"/>
          <w:szCs w:val="22"/>
        </w:rPr>
        <w:t xml:space="preserve"> </w:t>
      </w:r>
      <w:r>
        <w:rPr>
          <w:rFonts w:ascii="Arial" w:hAnsi="Arial" w:cs="Arial"/>
          <w:color w:val="000000"/>
          <w:sz w:val="22"/>
          <w:szCs w:val="22"/>
        </w:rPr>
        <w:t xml:space="preserve">Through </w:t>
      </w:r>
      <w:r w:rsidR="008E08A7" w:rsidRPr="006F5420">
        <w:rPr>
          <w:rFonts w:ascii="Arial" w:hAnsi="Arial" w:cs="Arial"/>
          <w:color w:val="000000"/>
          <w:sz w:val="22"/>
          <w:szCs w:val="22"/>
        </w:rPr>
        <w:t xml:space="preserve">discussions with selected licensee managers who are new to their positions since the last inspection, and where appropriate review of documentation, determine whether these managers meet the training and experience requirements </w:t>
      </w:r>
      <w:r>
        <w:rPr>
          <w:rFonts w:ascii="Arial" w:hAnsi="Arial" w:cs="Arial"/>
          <w:color w:val="000000"/>
          <w:sz w:val="22"/>
          <w:szCs w:val="22"/>
        </w:rPr>
        <w:t xml:space="preserve">for </w:t>
      </w:r>
      <w:r w:rsidR="008E08A7" w:rsidRPr="006F5420">
        <w:rPr>
          <w:rFonts w:ascii="Arial" w:hAnsi="Arial" w:cs="Arial"/>
          <w:color w:val="000000"/>
          <w:sz w:val="22"/>
          <w:szCs w:val="22"/>
        </w:rPr>
        <w:t>their positions as specified in the license.</w:t>
      </w:r>
    </w:p>
    <w:p w:rsidR="008E08A7" w:rsidRPr="006F5420" w:rsidRDefault="008E08A7" w:rsidP="008E08A7">
      <w:pPr>
        <w:pStyle w:val="ListParagraph"/>
        <w:widowControl/>
        <w:numPr>
          <w:ilvl w:val="2"/>
          <w:numId w:val="25"/>
        </w:numPr>
        <w:autoSpaceDE/>
        <w:autoSpaceDN/>
        <w:adjustRightInd/>
        <w:rPr>
          <w:rFonts w:ascii="Arial" w:hAnsi="Arial" w:cs="Arial"/>
          <w:sz w:val="22"/>
          <w:szCs w:val="22"/>
        </w:rPr>
      </w:pPr>
      <w:r w:rsidRPr="006F5420">
        <w:rPr>
          <w:rFonts w:ascii="Arial" w:hAnsi="Arial" w:cs="Arial"/>
          <w:color w:val="000000"/>
          <w:sz w:val="22"/>
          <w:szCs w:val="22"/>
        </w:rPr>
        <w:t>Focus on whether the qualifications of involved plant staff meet the requirements of the license, including years of relevant experience, educational background, and training required for the newly assigned responsibilities.</w:t>
      </w:r>
    </w:p>
    <w:p w:rsidR="008E08A7" w:rsidRPr="00374464" w:rsidRDefault="008E08A7" w:rsidP="008E08A7">
      <w:pPr>
        <w:pStyle w:val="ListParagraph"/>
        <w:rPr>
          <w:rFonts w:ascii="Arial" w:hAnsi="Arial" w:cs="Arial"/>
          <w:color w:val="000000"/>
          <w:sz w:val="22"/>
          <w:szCs w:val="22"/>
        </w:rPr>
      </w:pPr>
    </w:p>
    <w:p w:rsidR="008E08A7" w:rsidRPr="006F5420" w:rsidRDefault="008E08A7" w:rsidP="008E08A7">
      <w:pPr>
        <w:pStyle w:val="ListParagraph"/>
        <w:widowControl/>
        <w:numPr>
          <w:ilvl w:val="2"/>
          <w:numId w:val="25"/>
        </w:numPr>
        <w:autoSpaceDE/>
        <w:autoSpaceDN/>
        <w:adjustRightInd/>
        <w:rPr>
          <w:rFonts w:ascii="Arial" w:hAnsi="Arial" w:cs="Arial"/>
          <w:sz w:val="22"/>
          <w:szCs w:val="22"/>
        </w:rPr>
      </w:pPr>
      <w:r w:rsidRPr="006F5420">
        <w:rPr>
          <w:rFonts w:ascii="Arial" w:hAnsi="Arial" w:cs="Arial"/>
          <w:color w:val="000000"/>
          <w:sz w:val="22"/>
          <w:szCs w:val="22"/>
        </w:rPr>
        <w:t xml:space="preserve">Examine changes in organization and organizational structure </w:t>
      </w:r>
      <w:r w:rsidR="009E0E13">
        <w:rPr>
          <w:rFonts w:ascii="Arial" w:hAnsi="Arial" w:cs="Arial"/>
          <w:color w:val="000000"/>
          <w:sz w:val="22"/>
          <w:szCs w:val="22"/>
        </w:rPr>
        <w:t xml:space="preserve">involving </w:t>
      </w:r>
      <w:r w:rsidRPr="006F5420">
        <w:rPr>
          <w:rFonts w:ascii="Arial" w:hAnsi="Arial" w:cs="Arial"/>
          <w:color w:val="000000"/>
          <w:sz w:val="22"/>
          <w:szCs w:val="22"/>
        </w:rPr>
        <w:t>changes in personnel, qualifications of personnel, functions, responsibilities, and/ or authorities.</w:t>
      </w:r>
    </w:p>
    <w:p w:rsidR="008E08A7" w:rsidRPr="00374464" w:rsidRDefault="008E08A7" w:rsidP="008E08A7">
      <w:pPr>
        <w:pStyle w:val="ListParagraph"/>
        <w:rPr>
          <w:rFonts w:ascii="Arial" w:hAnsi="Arial" w:cs="Arial"/>
          <w:color w:val="000000"/>
          <w:sz w:val="22"/>
          <w:szCs w:val="22"/>
        </w:rPr>
      </w:pPr>
    </w:p>
    <w:p w:rsidR="00A443B0" w:rsidRDefault="008E08A7" w:rsidP="008E08A7">
      <w:pPr>
        <w:pStyle w:val="ListParagraph"/>
        <w:widowControl/>
        <w:numPr>
          <w:ilvl w:val="2"/>
          <w:numId w:val="25"/>
        </w:numPr>
        <w:autoSpaceDE/>
        <w:autoSpaceDN/>
        <w:adjustRightInd/>
        <w:rPr>
          <w:rFonts w:ascii="Arial" w:hAnsi="Arial" w:cs="Arial"/>
          <w:color w:val="000000"/>
          <w:sz w:val="22"/>
          <w:szCs w:val="22"/>
        </w:rPr>
        <w:sectPr w:rsidR="00A443B0" w:rsidSect="00A443B0">
          <w:pgSz w:w="12240" w:h="15840" w:code="1"/>
          <w:pgMar w:top="1440" w:right="1440" w:bottom="1440" w:left="1440" w:header="1440" w:footer="1440" w:gutter="0"/>
          <w:cols w:space="720"/>
          <w:noEndnote/>
          <w:docGrid w:linePitch="326"/>
        </w:sectPr>
      </w:pPr>
      <w:r w:rsidRPr="006F5420">
        <w:rPr>
          <w:rFonts w:ascii="Arial" w:hAnsi="Arial" w:cs="Arial"/>
          <w:color w:val="000000"/>
          <w:sz w:val="22"/>
          <w:szCs w:val="22"/>
        </w:rPr>
        <w:t xml:space="preserve">If no significant changes have occurred in the organization since the previous inspection, then limit time spent on this section. </w:t>
      </w:r>
    </w:p>
    <w:p w:rsidR="008E08A7" w:rsidRPr="006F5420" w:rsidRDefault="008E08A7" w:rsidP="00A443B0">
      <w:pPr>
        <w:pStyle w:val="ListParagraph"/>
        <w:widowControl/>
        <w:autoSpaceDE/>
        <w:autoSpaceDN/>
        <w:adjustRightInd/>
        <w:ind w:left="2074"/>
        <w:rPr>
          <w:rFonts w:ascii="Arial" w:hAnsi="Arial" w:cs="Arial"/>
          <w:sz w:val="22"/>
          <w:szCs w:val="22"/>
        </w:rPr>
      </w:pPr>
    </w:p>
    <w:p w:rsidR="003B00F5" w:rsidRPr="006F5420" w:rsidRDefault="003B00F5" w:rsidP="00B35F2F">
      <w:pPr>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u w:val="single"/>
        </w:rPr>
      </w:pPr>
      <w:r w:rsidRPr="00A45C0C">
        <w:rPr>
          <w:rFonts w:ascii="Arial" w:hAnsi="Arial" w:cs="Arial"/>
          <w:sz w:val="22"/>
          <w:szCs w:val="22"/>
        </w:rPr>
        <w:t>Housekeeping</w:t>
      </w:r>
      <w:r w:rsidR="00F40C1C" w:rsidRPr="00A82989">
        <w:rPr>
          <w:rFonts w:ascii="Arial" w:hAnsi="Arial" w:cs="Arial"/>
          <w:sz w:val="22"/>
          <w:szCs w:val="22"/>
        </w:rPr>
        <w:t>.</w:t>
      </w:r>
    </w:p>
    <w:p w:rsidR="003B00F5" w:rsidRPr="00A443B0" w:rsidRDefault="003B00F5" w:rsidP="00B35F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sz w:val="22"/>
          <w:szCs w:val="22"/>
        </w:rPr>
      </w:pPr>
    </w:p>
    <w:p w:rsidR="00CF43B7" w:rsidRPr="006F5420" w:rsidRDefault="00B35F2F" w:rsidP="00B35F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tab/>
      </w:r>
      <w:r w:rsidR="003B00F5" w:rsidRPr="006F5420">
        <w:rPr>
          <w:rFonts w:ascii="Arial" w:hAnsi="Arial" w:cs="Arial"/>
          <w:sz w:val="22"/>
          <w:szCs w:val="22"/>
        </w:rPr>
        <w:t xml:space="preserve">During the review of operations, observe any stored combustibles that may be located in areas where hazardous materials are located, especially in those posted as moderation-controlled areas (for criticality prevention).  </w:t>
      </w:r>
      <w:r w:rsidR="00562DE6">
        <w:rPr>
          <w:rFonts w:ascii="Arial" w:hAnsi="Arial" w:cs="Arial"/>
          <w:sz w:val="22"/>
          <w:szCs w:val="22"/>
        </w:rPr>
        <w:t>B</w:t>
      </w:r>
      <w:r w:rsidR="00CF43B7" w:rsidRPr="006F5420">
        <w:rPr>
          <w:rFonts w:ascii="Arial" w:hAnsi="Arial" w:cs="Arial"/>
          <w:sz w:val="22"/>
          <w:szCs w:val="22"/>
        </w:rPr>
        <w:t xml:space="preserve">e alert </w:t>
      </w:r>
      <w:r w:rsidR="00562DE6">
        <w:rPr>
          <w:rFonts w:ascii="Arial" w:hAnsi="Arial" w:cs="Arial"/>
          <w:sz w:val="22"/>
          <w:szCs w:val="22"/>
        </w:rPr>
        <w:t xml:space="preserve">and able </w:t>
      </w:r>
      <w:r w:rsidR="00CF43B7" w:rsidRPr="006F5420">
        <w:rPr>
          <w:rFonts w:ascii="Arial" w:hAnsi="Arial" w:cs="Arial"/>
          <w:sz w:val="22"/>
          <w:szCs w:val="22"/>
        </w:rPr>
        <w:t xml:space="preserve">to recognize areas where </w:t>
      </w:r>
      <w:r w:rsidR="005D5560" w:rsidRPr="006F5420">
        <w:rPr>
          <w:rFonts w:ascii="Arial" w:hAnsi="Arial" w:cs="Arial"/>
          <w:sz w:val="22"/>
          <w:szCs w:val="22"/>
        </w:rPr>
        <w:t>‘</w:t>
      </w:r>
      <w:r w:rsidR="00CF43B7" w:rsidRPr="006F5420">
        <w:rPr>
          <w:rFonts w:ascii="Arial" w:hAnsi="Arial" w:cs="Arial"/>
          <w:sz w:val="22"/>
          <w:szCs w:val="22"/>
        </w:rPr>
        <w:t>hot-work</w:t>
      </w:r>
      <w:r w:rsidR="005D5560" w:rsidRPr="006F5420">
        <w:rPr>
          <w:rFonts w:ascii="Arial" w:hAnsi="Arial" w:cs="Arial"/>
          <w:sz w:val="22"/>
          <w:szCs w:val="22"/>
        </w:rPr>
        <w:t>’</w:t>
      </w:r>
      <w:r w:rsidR="00CF43B7" w:rsidRPr="006F5420">
        <w:rPr>
          <w:rFonts w:ascii="Arial" w:hAnsi="Arial" w:cs="Arial"/>
          <w:sz w:val="22"/>
          <w:szCs w:val="22"/>
        </w:rPr>
        <w:t xml:space="preserve"> is in progress (i.e., where the use of welding equipment or other </w:t>
      </w:r>
      <w:r w:rsidR="00872BBD" w:rsidRPr="006F5420">
        <w:rPr>
          <w:rFonts w:ascii="Arial" w:hAnsi="Arial" w:cs="Arial"/>
          <w:sz w:val="22"/>
          <w:szCs w:val="22"/>
        </w:rPr>
        <w:t>a</w:t>
      </w:r>
      <w:r w:rsidR="00CF43B7" w:rsidRPr="006F5420">
        <w:rPr>
          <w:rFonts w:ascii="Arial" w:hAnsi="Arial" w:cs="Arial"/>
          <w:sz w:val="22"/>
          <w:szCs w:val="22"/>
        </w:rPr>
        <w:t xml:space="preserve">ctivities are being conducted that may </w:t>
      </w:r>
      <w:r w:rsidR="00562DE6">
        <w:rPr>
          <w:rFonts w:ascii="Arial" w:hAnsi="Arial" w:cs="Arial"/>
          <w:sz w:val="22"/>
          <w:szCs w:val="22"/>
        </w:rPr>
        <w:t xml:space="preserve">temporarily </w:t>
      </w:r>
      <w:r w:rsidR="00CF43B7" w:rsidRPr="006F5420">
        <w:rPr>
          <w:rFonts w:ascii="Arial" w:hAnsi="Arial" w:cs="Arial"/>
          <w:sz w:val="22"/>
          <w:szCs w:val="22"/>
        </w:rPr>
        <w:t>increase the potential for a fire or explosion).</w:t>
      </w:r>
      <w:r w:rsidR="003927CD">
        <w:rPr>
          <w:rFonts w:ascii="Arial" w:hAnsi="Arial" w:cs="Arial"/>
          <w:sz w:val="22"/>
          <w:szCs w:val="22"/>
        </w:rPr>
        <w:t xml:space="preserve"> </w:t>
      </w:r>
      <w:r w:rsidR="00CF43B7" w:rsidRPr="006F5420">
        <w:rPr>
          <w:rFonts w:ascii="Arial" w:hAnsi="Arial" w:cs="Arial"/>
          <w:sz w:val="22"/>
          <w:szCs w:val="22"/>
        </w:rPr>
        <w:t xml:space="preserve"> </w:t>
      </w:r>
      <w:r w:rsidR="00562DE6">
        <w:rPr>
          <w:rFonts w:ascii="Arial" w:hAnsi="Arial" w:cs="Arial"/>
          <w:sz w:val="22"/>
          <w:szCs w:val="22"/>
        </w:rPr>
        <w:t>A</w:t>
      </w:r>
      <w:r w:rsidR="00B311A3" w:rsidRPr="006F5420">
        <w:rPr>
          <w:rFonts w:ascii="Arial" w:hAnsi="Arial" w:cs="Arial"/>
          <w:sz w:val="22"/>
          <w:szCs w:val="22"/>
        </w:rPr>
        <w:t>lso d</w:t>
      </w:r>
      <w:r w:rsidR="00CF43B7" w:rsidRPr="006F5420">
        <w:rPr>
          <w:rFonts w:ascii="Arial" w:hAnsi="Arial" w:cs="Arial"/>
          <w:sz w:val="22"/>
          <w:szCs w:val="22"/>
        </w:rPr>
        <w:t xml:space="preserve">etermine whether emergency egress routes are unblocked by storage of materials.    </w:t>
      </w:r>
    </w:p>
    <w:p w:rsidR="003B00F5" w:rsidRPr="00A443B0" w:rsidRDefault="003B00F5" w:rsidP="00B35F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B311A3" w:rsidRPr="006F5420" w:rsidRDefault="00B35F2F" w:rsidP="00B35F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tab/>
      </w:r>
      <w:r w:rsidR="00B311A3" w:rsidRPr="006F5420">
        <w:rPr>
          <w:rFonts w:ascii="Arial" w:hAnsi="Arial" w:cs="Arial"/>
          <w:sz w:val="22"/>
          <w:szCs w:val="22"/>
        </w:rPr>
        <w:t>Observe control of containers that may contain hazardous substances, which could affect the safety of workers or the safe control of nearby nuclear material.  Observe the separation of incompatible chemicals</w:t>
      </w:r>
      <w:r w:rsidR="00872BBD" w:rsidRPr="006F5420">
        <w:rPr>
          <w:rFonts w:ascii="Arial" w:hAnsi="Arial" w:cs="Arial"/>
          <w:sz w:val="22"/>
          <w:szCs w:val="22"/>
        </w:rPr>
        <w:t xml:space="preserve">, e.g. </w:t>
      </w:r>
      <w:r w:rsidR="00B311A3" w:rsidRPr="006F5420">
        <w:rPr>
          <w:rFonts w:ascii="Arial" w:hAnsi="Arial" w:cs="Arial"/>
          <w:sz w:val="22"/>
          <w:szCs w:val="22"/>
        </w:rPr>
        <w:t xml:space="preserve">acids and bases, oxidizers and organics.  Determine whether operators understand and adhere to procedures for the safe handling and storage of nuclear or hazardous material.  </w:t>
      </w:r>
    </w:p>
    <w:p w:rsidR="003B00F5" w:rsidRPr="00A443B0" w:rsidRDefault="003B00F5" w:rsidP="00B35F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3B00F5" w:rsidRPr="006F5420" w:rsidRDefault="00B35F2F" w:rsidP="00B35F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tab/>
      </w:r>
      <w:r w:rsidR="003B00F5" w:rsidRPr="006F5420">
        <w:rPr>
          <w:rFonts w:ascii="Arial" w:hAnsi="Arial" w:cs="Arial"/>
          <w:sz w:val="22"/>
          <w:szCs w:val="22"/>
        </w:rPr>
        <w:t xml:space="preserve">Observe whether </w:t>
      </w:r>
      <w:r w:rsidR="00CF43B7" w:rsidRPr="006F5420">
        <w:rPr>
          <w:rFonts w:ascii="Arial" w:hAnsi="Arial" w:cs="Arial"/>
          <w:sz w:val="22"/>
          <w:szCs w:val="22"/>
        </w:rPr>
        <w:t xml:space="preserve">radiological </w:t>
      </w:r>
      <w:r w:rsidR="003B00F5" w:rsidRPr="006F5420">
        <w:rPr>
          <w:rFonts w:ascii="Arial" w:hAnsi="Arial" w:cs="Arial"/>
          <w:sz w:val="22"/>
          <w:szCs w:val="22"/>
        </w:rPr>
        <w:t>cleanup operations are performed when needed for purposes of limiting contamination and minimizing radiological and toxicological exposure</w:t>
      </w:r>
      <w:r w:rsidR="004E438A" w:rsidRPr="006F5420">
        <w:rPr>
          <w:rFonts w:ascii="Arial" w:hAnsi="Arial" w:cs="Arial"/>
          <w:sz w:val="22"/>
          <w:szCs w:val="22"/>
        </w:rPr>
        <w:t xml:space="preserve">.  </w:t>
      </w:r>
      <w:r w:rsidR="003B00F5" w:rsidRPr="006F5420">
        <w:rPr>
          <w:rFonts w:ascii="Arial" w:hAnsi="Arial" w:cs="Arial"/>
          <w:sz w:val="22"/>
          <w:szCs w:val="22"/>
        </w:rPr>
        <w:t xml:space="preserve"> </w:t>
      </w:r>
    </w:p>
    <w:p w:rsidR="008E08A7" w:rsidRPr="00A443B0" w:rsidRDefault="008E08A7"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8B4D95" w:rsidRPr="00A443B0" w:rsidRDefault="008B4D95"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A76EC8" w:rsidRPr="00A443B0" w:rsidRDefault="00FF16A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A443B0">
        <w:rPr>
          <w:rFonts w:ascii="Arial" w:hAnsi="Arial" w:cs="Arial"/>
          <w:color w:val="000000"/>
          <w:sz w:val="22"/>
          <w:szCs w:val="22"/>
        </w:rPr>
        <w:t>88020-03</w:t>
      </w:r>
      <w:r w:rsidR="00A76EC8" w:rsidRPr="00A443B0">
        <w:rPr>
          <w:rFonts w:ascii="Arial" w:hAnsi="Arial" w:cs="Arial"/>
          <w:color w:val="000000"/>
          <w:sz w:val="22"/>
          <w:szCs w:val="22"/>
        </w:rPr>
        <w:tab/>
        <w:t>RESOURCE ESTIMATE</w:t>
      </w:r>
    </w:p>
    <w:p w:rsidR="00A76EC8" w:rsidRPr="00A443B0" w:rsidRDefault="00A76EC8"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EA2614" w:rsidRPr="00A443B0" w:rsidRDefault="00EA2614" w:rsidP="00EA26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A443B0">
        <w:rPr>
          <w:rFonts w:ascii="Arial" w:hAnsi="Arial" w:cs="Arial"/>
          <w:color w:val="000000"/>
          <w:sz w:val="22"/>
          <w:szCs w:val="22"/>
        </w:rPr>
        <w:t xml:space="preserve">An inspection performed </w:t>
      </w:r>
      <w:r w:rsidR="00562DE6" w:rsidRPr="00A443B0">
        <w:rPr>
          <w:rFonts w:ascii="Arial" w:hAnsi="Arial" w:cs="Arial"/>
          <w:color w:val="000000"/>
          <w:sz w:val="22"/>
          <w:szCs w:val="22"/>
        </w:rPr>
        <w:t xml:space="preserve">according to </w:t>
      </w:r>
      <w:r w:rsidRPr="00A443B0">
        <w:rPr>
          <w:rFonts w:ascii="Arial" w:hAnsi="Arial" w:cs="Arial"/>
          <w:color w:val="000000"/>
          <w:sz w:val="22"/>
          <w:szCs w:val="22"/>
        </w:rPr>
        <w:t>this inspection procedure is estimated to require between 24 and 60 hours of inspector resources.  This estimate is only for the direct inspection effort and does not include preparation for and documentation of the inspection.</w:t>
      </w:r>
    </w:p>
    <w:p w:rsidR="00FF16A9" w:rsidRPr="00A443B0" w:rsidRDefault="00FF16A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8E08A7" w:rsidRPr="00A443B0" w:rsidRDefault="008E08A7"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A76EC8" w:rsidRPr="00A443B0" w:rsidRDefault="00FF16A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A443B0">
        <w:rPr>
          <w:rFonts w:ascii="Arial" w:hAnsi="Arial" w:cs="Arial"/>
          <w:color w:val="000000"/>
          <w:sz w:val="22"/>
          <w:szCs w:val="22"/>
        </w:rPr>
        <w:t>88020-04</w:t>
      </w:r>
      <w:r w:rsidRPr="00A443B0">
        <w:rPr>
          <w:rFonts w:ascii="Arial" w:hAnsi="Arial" w:cs="Arial"/>
          <w:color w:val="000000"/>
          <w:sz w:val="22"/>
          <w:szCs w:val="22"/>
        </w:rPr>
        <w:tab/>
        <w:t>REFERENCES</w:t>
      </w:r>
    </w:p>
    <w:p w:rsidR="00FF16A9" w:rsidRPr="00A443B0" w:rsidRDefault="00FF16A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9A5CB0" w:rsidRPr="00A443B0" w:rsidRDefault="009A5CB0"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A443B0">
        <w:rPr>
          <w:rFonts w:ascii="Arial" w:hAnsi="Arial" w:cs="Arial"/>
          <w:sz w:val="22"/>
          <w:szCs w:val="22"/>
        </w:rPr>
        <w:t xml:space="preserve">IMC 2606, </w:t>
      </w:r>
      <w:r w:rsidR="00187D82" w:rsidRPr="00A443B0">
        <w:rPr>
          <w:rFonts w:ascii="Arial" w:hAnsi="Arial" w:cs="Arial"/>
          <w:sz w:val="22"/>
          <w:szCs w:val="22"/>
        </w:rPr>
        <w:t>“</w:t>
      </w:r>
      <w:r w:rsidRPr="00A443B0">
        <w:rPr>
          <w:rFonts w:ascii="Arial" w:hAnsi="Arial" w:cs="Arial"/>
          <w:sz w:val="22"/>
          <w:szCs w:val="22"/>
        </w:rPr>
        <w:t xml:space="preserve">Assessment of the Change in Risk Resulting </w:t>
      </w:r>
      <w:proofErr w:type="gramStart"/>
      <w:r w:rsidRPr="00A443B0">
        <w:rPr>
          <w:rFonts w:ascii="Arial" w:hAnsi="Arial" w:cs="Arial"/>
          <w:sz w:val="22"/>
          <w:szCs w:val="22"/>
        </w:rPr>
        <w:t>From</w:t>
      </w:r>
      <w:proofErr w:type="gramEnd"/>
      <w:r w:rsidRPr="00A443B0">
        <w:rPr>
          <w:rFonts w:ascii="Arial" w:hAnsi="Arial" w:cs="Arial"/>
          <w:sz w:val="22"/>
          <w:szCs w:val="22"/>
        </w:rPr>
        <w:t xml:space="preserve"> a Violation at a Fuel Cycle Facility</w:t>
      </w:r>
      <w:r w:rsidR="00187D82" w:rsidRPr="00A443B0">
        <w:rPr>
          <w:rFonts w:ascii="Arial" w:hAnsi="Arial" w:cs="Arial"/>
          <w:sz w:val="22"/>
          <w:szCs w:val="22"/>
        </w:rPr>
        <w:t>,” Issue date 09/26/12</w:t>
      </w:r>
    </w:p>
    <w:p w:rsidR="00FF16A9" w:rsidRPr="00A443B0" w:rsidRDefault="00FF16A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187D82" w:rsidRPr="00A443B0" w:rsidRDefault="00187D82"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FF16A9" w:rsidRPr="00A443B0" w:rsidRDefault="00FF16A9"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A443B0">
        <w:rPr>
          <w:rFonts w:ascii="Arial" w:hAnsi="Arial" w:cs="Arial"/>
          <w:color w:val="000000"/>
          <w:sz w:val="22"/>
          <w:szCs w:val="22"/>
        </w:rPr>
        <w:t>88020-05</w:t>
      </w:r>
      <w:r w:rsidRPr="00A443B0">
        <w:rPr>
          <w:rFonts w:ascii="Arial" w:hAnsi="Arial" w:cs="Arial"/>
          <w:color w:val="000000"/>
          <w:sz w:val="22"/>
          <w:szCs w:val="22"/>
        </w:rPr>
        <w:tab/>
        <w:t>PROCEDURE COMPLETION</w:t>
      </w:r>
    </w:p>
    <w:p w:rsidR="008B4D95" w:rsidRPr="00A443B0" w:rsidRDefault="008B4D95"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BE7A62" w:rsidRPr="00A443B0" w:rsidRDefault="00BE7A62"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A443B0">
        <w:rPr>
          <w:rFonts w:ascii="Arial" w:hAnsi="Arial" w:cs="Arial"/>
          <w:sz w:val="22"/>
          <w:szCs w:val="22"/>
        </w:rPr>
        <w:t xml:space="preserve">Implementation of this IP is complete when each inspection requirement has been addressed.  </w:t>
      </w:r>
      <w:r w:rsidR="00562DE6" w:rsidRPr="00A443B0">
        <w:rPr>
          <w:rFonts w:ascii="Arial" w:hAnsi="Arial" w:cs="Arial"/>
          <w:sz w:val="22"/>
          <w:szCs w:val="22"/>
        </w:rPr>
        <w:t xml:space="preserve">The </w:t>
      </w:r>
      <w:r w:rsidRPr="00A443B0">
        <w:rPr>
          <w:rFonts w:ascii="Arial" w:hAnsi="Arial" w:cs="Arial"/>
          <w:sz w:val="22"/>
          <w:szCs w:val="22"/>
        </w:rPr>
        <w:t xml:space="preserve">Individual samples </w:t>
      </w:r>
      <w:r w:rsidR="00562DE6" w:rsidRPr="00A443B0">
        <w:rPr>
          <w:rFonts w:ascii="Arial" w:hAnsi="Arial" w:cs="Arial"/>
          <w:sz w:val="22"/>
          <w:szCs w:val="22"/>
        </w:rPr>
        <w:t xml:space="preserve">to be inspected, </w:t>
      </w:r>
      <w:r w:rsidRPr="00A443B0">
        <w:rPr>
          <w:rFonts w:ascii="Arial" w:hAnsi="Arial" w:cs="Arial"/>
          <w:sz w:val="22"/>
          <w:szCs w:val="22"/>
        </w:rPr>
        <w:t xml:space="preserve">and </w:t>
      </w:r>
      <w:r w:rsidR="00562DE6" w:rsidRPr="00A443B0">
        <w:rPr>
          <w:rFonts w:ascii="Arial" w:hAnsi="Arial" w:cs="Arial"/>
          <w:sz w:val="22"/>
          <w:szCs w:val="22"/>
        </w:rPr>
        <w:t xml:space="preserve">the </w:t>
      </w:r>
      <w:r w:rsidRPr="00A443B0">
        <w:rPr>
          <w:rFonts w:ascii="Arial" w:hAnsi="Arial" w:cs="Arial"/>
          <w:sz w:val="22"/>
          <w:szCs w:val="22"/>
        </w:rPr>
        <w:t xml:space="preserve">breadth of </w:t>
      </w:r>
      <w:r w:rsidR="00562DE6" w:rsidRPr="00A443B0">
        <w:rPr>
          <w:rFonts w:ascii="Arial" w:hAnsi="Arial" w:cs="Arial"/>
          <w:sz w:val="22"/>
          <w:szCs w:val="22"/>
        </w:rPr>
        <w:t xml:space="preserve">the </w:t>
      </w:r>
      <w:r w:rsidRPr="00A443B0">
        <w:rPr>
          <w:rFonts w:ascii="Arial" w:hAnsi="Arial" w:cs="Arial"/>
          <w:sz w:val="22"/>
          <w:szCs w:val="22"/>
        </w:rPr>
        <w:t xml:space="preserve">review will be determined by the inspector based on </w:t>
      </w:r>
      <w:r w:rsidR="00562DE6" w:rsidRPr="00A443B0">
        <w:rPr>
          <w:rFonts w:ascii="Arial" w:hAnsi="Arial" w:cs="Arial"/>
          <w:sz w:val="22"/>
          <w:szCs w:val="22"/>
        </w:rPr>
        <w:t>the degree of c</w:t>
      </w:r>
      <w:r w:rsidRPr="00A443B0">
        <w:rPr>
          <w:rFonts w:ascii="Arial" w:hAnsi="Arial" w:cs="Arial"/>
          <w:sz w:val="22"/>
          <w:szCs w:val="22"/>
        </w:rPr>
        <w:t>ompliance</w:t>
      </w:r>
      <w:r w:rsidR="00562DE6" w:rsidRPr="00A443B0">
        <w:rPr>
          <w:rFonts w:ascii="Arial" w:hAnsi="Arial" w:cs="Arial"/>
          <w:sz w:val="22"/>
          <w:szCs w:val="22"/>
        </w:rPr>
        <w:t xml:space="preserve"> with the requirements</w:t>
      </w:r>
      <w:r w:rsidR="00BB77DA" w:rsidRPr="00A443B0">
        <w:rPr>
          <w:rFonts w:ascii="Arial" w:hAnsi="Arial" w:cs="Arial"/>
          <w:sz w:val="22"/>
          <w:szCs w:val="22"/>
        </w:rPr>
        <w:t xml:space="preserve"> observed</w:t>
      </w:r>
      <w:r w:rsidRPr="00A443B0">
        <w:rPr>
          <w:rFonts w:ascii="Arial" w:hAnsi="Arial" w:cs="Arial"/>
          <w:sz w:val="22"/>
          <w:szCs w:val="22"/>
        </w:rPr>
        <w:t xml:space="preserve">, </w:t>
      </w:r>
      <w:r w:rsidR="00BB77DA" w:rsidRPr="00A443B0">
        <w:rPr>
          <w:rFonts w:ascii="Arial" w:hAnsi="Arial" w:cs="Arial"/>
          <w:sz w:val="22"/>
          <w:szCs w:val="22"/>
        </w:rPr>
        <w:t xml:space="preserve">the </w:t>
      </w:r>
      <w:r w:rsidRPr="00A443B0">
        <w:rPr>
          <w:rFonts w:ascii="Arial" w:hAnsi="Arial" w:cs="Arial"/>
          <w:sz w:val="22"/>
          <w:szCs w:val="22"/>
        </w:rPr>
        <w:t xml:space="preserve">risk-significance of </w:t>
      </w:r>
      <w:r w:rsidR="00BB77DA" w:rsidRPr="00A443B0">
        <w:rPr>
          <w:rFonts w:ascii="Arial" w:hAnsi="Arial" w:cs="Arial"/>
          <w:sz w:val="22"/>
          <w:szCs w:val="22"/>
        </w:rPr>
        <w:t xml:space="preserve">the </w:t>
      </w:r>
      <w:r w:rsidRPr="00A443B0">
        <w:rPr>
          <w:rFonts w:ascii="Arial" w:hAnsi="Arial" w:cs="Arial"/>
          <w:sz w:val="22"/>
          <w:szCs w:val="22"/>
        </w:rPr>
        <w:t xml:space="preserve">activity, and </w:t>
      </w:r>
      <w:r w:rsidR="00BB77DA" w:rsidRPr="00A443B0">
        <w:rPr>
          <w:rFonts w:ascii="Arial" w:hAnsi="Arial" w:cs="Arial"/>
          <w:sz w:val="22"/>
          <w:szCs w:val="22"/>
        </w:rPr>
        <w:t xml:space="preserve">the </w:t>
      </w:r>
      <w:r w:rsidRPr="00A443B0">
        <w:rPr>
          <w:rFonts w:ascii="Arial" w:hAnsi="Arial" w:cs="Arial"/>
          <w:sz w:val="22"/>
          <w:szCs w:val="22"/>
        </w:rPr>
        <w:t>extent of the activity or records available.</w:t>
      </w:r>
    </w:p>
    <w:p w:rsidR="00BE7A62" w:rsidRPr="00A443B0" w:rsidRDefault="00BE7A62"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BE7A62" w:rsidRPr="00A443B0" w:rsidRDefault="00BE7A62" w:rsidP="00CD09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8D6B5E" w:rsidRPr="00A443B0" w:rsidRDefault="00A76EC8" w:rsidP="00CD092C">
      <w:pPr>
        <w:tabs>
          <w:tab w:val="left" w:pos="274"/>
          <w:tab w:val="left" w:pos="806"/>
          <w:tab w:val="left" w:pos="1440"/>
          <w:tab w:val="left" w:pos="2074"/>
          <w:tab w:val="left" w:pos="2707"/>
          <w:tab w:val="left" w:pos="3240"/>
          <w:tab w:val="left" w:pos="3874"/>
          <w:tab w:val="left" w:pos="4507"/>
          <w:tab w:val="left" w:pos="5040"/>
          <w:tab w:val="left" w:pos="5680"/>
          <w:tab w:val="left" w:pos="6284"/>
          <w:tab w:val="left" w:pos="7492"/>
          <w:tab w:val="left" w:pos="8096"/>
          <w:tab w:val="left" w:pos="8726"/>
        </w:tabs>
        <w:jc w:val="center"/>
        <w:rPr>
          <w:rFonts w:ascii="Arial" w:hAnsi="Arial" w:cs="Arial"/>
          <w:color w:val="000000"/>
          <w:sz w:val="22"/>
          <w:szCs w:val="22"/>
        </w:rPr>
        <w:sectPr w:rsidR="008D6B5E" w:rsidRPr="00A443B0" w:rsidSect="00A443B0">
          <w:pgSz w:w="12240" w:h="15840" w:code="1"/>
          <w:pgMar w:top="1440" w:right="1440" w:bottom="1440" w:left="1440" w:header="1440" w:footer="1440" w:gutter="0"/>
          <w:cols w:space="720"/>
          <w:noEndnote/>
          <w:docGrid w:linePitch="326"/>
        </w:sectPr>
      </w:pPr>
      <w:r w:rsidRPr="00A443B0">
        <w:rPr>
          <w:rFonts w:ascii="Arial" w:hAnsi="Arial" w:cs="Arial"/>
          <w:color w:val="000000"/>
          <w:sz w:val="22"/>
          <w:szCs w:val="22"/>
        </w:rPr>
        <w:t>END</w:t>
      </w:r>
    </w:p>
    <w:p w:rsidR="00A76EC8" w:rsidRPr="00871B8C" w:rsidRDefault="00871B8C" w:rsidP="00871B8C">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color w:val="000000"/>
          <w:sz w:val="22"/>
          <w:szCs w:val="22"/>
        </w:rPr>
      </w:pPr>
      <w:r w:rsidRPr="00871B8C">
        <w:rPr>
          <w:rFonts w:ascii="Arial" w:hAnsi="Arial" w:cs="Arial"/>
          <w:color w:val="000000"/>
          <w:sz w:val="22"/>
          <w:szCs w:val="22"/>
        </w:rPr>
        <w:lastRenderedPageBreak/>
        <w:t>Attachment 1</w:t>
      </w:r>
      <w:r>
        <w:rPr>
          <w:rFonts w:ascii="Arial" w:hAnsi="Arial" w:cs="Arial"/>
          <w:color w:val="000000"/>
          <w:sz w:val="22"/>
          <w:szCs w:val="22"/>
        </w:rPr>
        <w:t xml:space="preserve"> - R</w:t>
      </w:r>
      <w:r w:rsidRPr="00871B8C">
        <w:rPr>
          <w:rFonts w:ascii="Arial" w:hAnsi="Arial" w:cs="Arial"/>
          <w:color w:val="000000"/>
          <w:sz w:val="22"/>
          <w:szCs w:val="22"/>
        </w:rPr>
        <w:t xml:space="preserve">evision History </w:t>
      </w:r>
      <w:r>
        <w:rPr>
          <w:rFonts w:ascii="Arial" w:hAnsi="Arial" w:cs="Arial"/>
          <w:color w:val="000000"/>
          <w:sz w:val="22"/>
          <w:szCs w:val="22"/>
        </w:rPr>
        <w:t>f</w:t>
      </w:r>
      <w:r w:rsidRPr="00871B8C">
        <w:rPr>
          <w:rFonts w:ascii="Arial" w:hAnsi="Arial" w:cs="Arial"/>
          <w:color w:val="000000"/>
          <w:sz w:val="22"/>
          <w:szCs w:val="22"/>
        </w:rPr>
        <w:t>or I</w:t>
      </w:r>
      <w:r>
        <w:rPr>
          <w:rFonts w:ascii="Arial" w:hAnsi="Arial" w:cs="Arial"/>
          <w:color w:val="000000"/>
          <w:sz w:val="22"/>
          <w:szCs w:val="22"/>
        </w:rPr>
        <w:t>P</w:t>
      </w:r>
      <w:r w:rsidRPr="00871B8C">
        <w:rPr>
          <w:rFonts w:ascii="Arial" w:hAnsi="Arial" w:cs="Arial"/>
          <w:color w:val="000000"/>
          <w:sz w:val="22"/>
          <w:szCs w:val="22"/>
        </w:rPr>
        <w:t xml:space="preserve"> 88020</w:t>
      </w:r>
    </w:p>
    <w:p w:rsidR="00A76EC8" w:rsidRPr="006F5420" w:rsidRDefault="00A76EC8" w:rsidP="001F71F7">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p>
    <w:tbl>
      <w:tblPr>
        <w:tblW w:w="12330" w:type="dxa"/>
        <w:tblInd w:w="120" w:type="dxa"/>
        <w:tblLayout w:type="fixed"/>
        <w:tblCellMar>
          <w:left w:w="120" w:type="dxa"/>
          <w:right w:w="120" w:type="dxa"/>
        </w:tblCellMar>
        <w:tblLook w:val="0000" w:firstRow="0" w:lastRow="0" w:firstColumn="0" w:lastColumn="0" w:noHBand="0" w:noVBand="0"/>
      </w:tblPr>
      <w:tblGrid>
        <w:gridCol w:w="1620"/>
        <w:gridCol w:w="1800"/>
        <w:gridCol w:w="4590"/>
        <w:gridCol w:w="2160"/>
        <w:gridCol w:w="2160"/>
      </w:tblGrid>
      <w:tr w:rsidR="00B831FA" w:rsidRPr="006F5420" w:rsidTr="00B831FA">
        <w:tc>
          <w:tcPr>
            <w:tcW w:w="1620" w:type="dxa"/>
            <w:tcBorders>
              <w:top w:val="single" w:sz="7" w:space="0" w:color="000000"/>
              <w:left w:val="single" w:sz="7" w:space="0" w:color="000000"/>
              <w:bottom w:val="single" w:sz="7" w:space="0" w:color="000000"/>
              <w:right w:val="single" w:sz="7" w:space="0" w:color="000000"/>
            </w:tcBorders>
          </w:tcPr>
          <w:p w:rsidR="00B831FA" w:rsidRPr="006F5420" w:rsidRDefault="00B831FA" w:rsidP="00A443B0">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sidRPr="006F5420">
              <w:rPr>
                <w:rFonts w:ascii="Arial" w:hAnsi="Arial" w:cs="Arial"/>
                <w:color w:val="000000"/>
                <w:sz w:val="22"/>
                <w:szCs w:val="22"/>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rsidR="00B831FA" w:rsidRDefault="00B831FA" w:rsidP="00A443B0">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Pr>
                <w:rFonts w:ascii="Arial" w:hAnsi="Arial" w:cs="Arial"/>
                <w:color w:val="000000"/>
                <w:sz w:val="22"/>
                <w:szCs w:val="22"/>
              </w:rPr>
              <w:t>Accession Number</w:t>
            </w:r>
          </w:p>
          <w:p w:rsidR="00B831FA" w:rsidRDefault="00B831FA" w:rsidP="00A443B0">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sidRPr="006F5420">
              <w:rPr>
                <w:rFonts w:ascii="Arial" w:hAnsi="Arial" w:cs="Arial"/>
                <w:color w:val="000000"/>
                <w:sz w:val="22"/>
                <w:szCs w:val="22"/>
              </w:rPr>
              <w:t>Issue Date</w:t>
            </w:r>
          </w:p>
          <w:p w:rsidR="00B831FA" w:rsidRPr="006F5420" w:rsidRDefault="00B831FA" w:rsidP="00A443B0">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Pr>
                <w:rFonts w:ascii="Arial" w:hAnsi="Arial" w:cs="Arial"/>
                <w:color w:val="000000"/>
                <w:sz w:val="22"/>
                <w:szCs w:val="22"/>
              </w:rPr>
              <w:t>Change Notice</w:t>
            </w:r>
          </w:p>
        </w:tc>
        <w:tc>
          <w:tcPr>
            <w:tcW w:w="4590" w:type="dxa"/>
            <w:tcBorders>
              <w:top w:val="single" w:sz="7" w:space="0" w:color="000000"/>
              <w:left w:val="single" w:sz="7" w:space="0" w:color="000000"/>
              <w:bottom w:val="single" w:sz="7" w:space="0" w:color="000000"/>
              <w:right w:val="single" w:sz="7" w:space="0" w:color="000000"/>
            </w:tcBorders>
          </w:tcPr>
          <w:p w:rsidR="00B831FA" w:rsidRPr="006F5420" w:rsidRDefault="00B831FA" w:rsidP="00A443B0">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sidRPr="006F5420">
              <w:rPr>
                <w:rFonts w:ascii="Arial" w:hAnsi="Arial" w:cs="Arial"/>
                <w:color w:val="000000"/>
                <w:sz w:val="22"/>
                <w:szCs w:val="22"/>
              </w:rPr>
              <w:t>Description of Change</w:t>
            </w:r>
          </w:p>
        </w:tc>
        <w:tc>
          <w:tcPr>
            <w:tcW w:w="2160" w:type="dxa"/>
            <w:tcBorders>
              <w:top w:val="single" w:sz="7" w:space="0" w:color="000000"/>
              <w:left w:val="single" w:sz="7" w:space="0" w:color="000000"/>
              <w:bottom w:val="single" w:sz="7" w:space="0" w:color="000000"/>
              <w:right w:val="single" w:sz="7" w:space="0" w:color="000000"/>
            </w:tcBorders>
          </w:tcPr>
          <w:p w:rsidR="00B831FA" w:rsidRPr="006F5420" w:rsidRDefault="00B831FA" w:rsidP="00A443B0">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Pr>
                <w:rFonts w:ascii="Arial" w:hAnsi="Arial" w:cs="Arial"/>
                <w:color w:val="000000"/>
                <w:sz w:val="22"/>
                <w:szCs w:val="22"/>
              </w:rPr>
              <w:t xml:space="preserve">Description of </w:t>
            </w:r>
            <w:r w:rsidRPr="006F5420">
              <w:rPr>
                <w:rFonts w:ascii="Arial" w:hAnsi="Arial" w:cs="Arial"/>
                <w:color w:val="000000"/>
                <w:sz w:val="22"/>
                <w:szCs w:val="22"/>
              </w:rPr>
              <w:t xml:space="preserve">Training </w:t>
            </w:r>
            <w:r>
              <w:rPr>
                <w:rFonts w:ascii="Arial" w:hAnsi="Arial" w:cs="Arial"/>
                <w:color w:val="000000"/>
                <w:sz w:val="22"/>
                <w:szCs w:val="22"/>
              </w:rPr>
              <w:t xml:space="preserve">Required and </w:t>
            </w:r>
            <w:r w:rsidRPr="006F5420">
              <w:rPr>
                <w:rFonts w:ascii="Arial" w:hAnsi="Arial" w:cs="Arial"/>
                <w:color w:val="000000"/>
                <w:sz w:val="22"/>
                <w:szCs w:val="22"/>
              </w:rPr>
              <w:t>Completion Date</w:t>
            </w:r>
          </w:p>
        </w:tc>
        <w:tc>
          <w:tcPr>
            <w:tcW w:w="2160" w:type="dxa"/>
            <w:tcBorders>
              <w:top w:val="single" w:sz="7" w:space="0" w:color="000000"/>
              <w:left w:val="single" w:sz="7" w:space="0" w:color="000000"/>
              <w:bottom w:val="single" w:sz="7" w:space="0" w:color="000000"/>
              <w:right w:val="single" w:sz="7" w:space="0" w:color="000000"/>
            </w:tcBorders>
          </w:tcPr>
          <w:p w:rsidR="00B831FA" w:rsidRPr="006F5420" w:rsidRDefault="00B831FA" w:rsidP="00A443B0">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sidRPr="006F5420">
              <w:rPr>
                <w:rFonts w:ascii="Arial" w:hAnsi="Arial" w:cs="Arial"/>
                <w:color w:val="000000"/>
                <w:sz w:val="22"/>
                <w:szCs w:val="22"/>
              </w:rPr>
              <w:t xml:space="preserve">Comment </w:t>
            </w:r>
            <w:r>
              <w:rPr>
                <w:rFonts w:ascii="Arial" w:hAnsi="Arial" w:cs="Arial"/>
                <w:color w:val="000000"/>
                <w:sz w:val="22"/>
                <w:szCs w:val="22"/>
              </w:rPr>
              <w:t xml:space="preserve">and Feedback </w:t>
            </w:r>
            <w:r w:rsidRPr="006F5420">
              <w:rPr>
                <w:rFonts w:ascii="Arial" w:hAnsi="Arial" w:cs="Arial"/>
                <w:color w:val="000000"/>
                <w:sz w:val="22"/>
                <w:szCs w:val="22"/>
              </w:rPr>
              <w:t>Resolution  Accession Number</w:t>
            </w:r>
          </w:p>
        </w:tc>
      </w:tr>
      <w:tr w:rsidR="00B831FA" w:rsidRPr="006F5420" w:rsidTr="00B831FA">
        <w:tc>
          <w:tcPr>
            <w:tcW w:w="1620" w:type="dxa"/>
            <w:tcBorders>
              <w:top w:val="single" w:sz="7" w:space="0" w:color="000000"/>
              <w:left w:val="single" w:sz="7" w:space="0" w:color="000000"/>
              <w:bottom w:val="single" w:sz="7" w:space="0" w:color="000000"/>
              <w:right w:val="single" w:sz="7" w:space="0" w:color="000000"/>
            </w:tcBorders>
          </w:tcPr>
          <w:p w:rsidR="00B831FA" w:rsidRPr="006F5420" w:rsidRDefault="00B831FA" w:rsidP="00A443B0">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p>
        </w:tc>
        <w:tc>
          <w:tcPr>
            <w:tcW w:w="1800" w:type="dxa"/>
            <w:tcBorders>
              <w:top w:val="single" w:sz="7" w:space="0" w:color="000000"/>
              <w:left w:val="single" w:sz="7" w:space="0" w:color="000000"/>
              <w:bottom w:val="single" w:sz="7" w:space="0" w:color="000000"/>
              <w:right w:val="single" w:sz="7" w:space="0" w:color="000000"/>
            </w:tcBorders>
          </w:tcPr>
          <w:p w:rsidR="00B831FA" w:rsidRPr="006F5420" w:rsidRDefault="00B831FA" w:rsidP="00A443B0">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sidRPr="006F5420">
              <w:rPr>
                <w:rFonts w:ascii="Arial" w:hAnsi="Arial" w:cs="Arial"/>
                <w:color w:val="000000"/>
                <w:sz w:val="22"/>
                <w:szCs w:val="22"/>
              </w:rPr>
              <w:t>09/05/06</w:t>
            </w:r>
          </w:p>
          <w:p w:rsidR="00B831FA" w:rsidRPr="006F5420" w:rsidRDefault="00B831FA" w:rsidP="00A443B0">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sidRPr="006F5420">
              <w:rPr>
                <w:rFonts w:ascii="Arial" w:hAnsi="Arial" w:cs="Arial"/>
                <w:color w:val="000000"/>
                <w:sz w:val="22"/>
                <w:szCs w:val="22"/>
              </w:rPr>
              <w:t>CN 06-020</w:t>
            </w:r>
          </w:p>
        </w:tc>
        <w:tc>
          <w:tcPr>
            <w:tcW w:w="4590" w:type="dxa"/>
            <w:tcBorders>
              <w:top w:val="single" w:sz="7" w:space="0" w:color="000000"/>
              <w:left w:val="single" w:sz="7" w:space="0" w:color="000000"/>
              <w:bottom w:val="single" w:sz="7" w:space="0" w:color="000000"/>
              <w:right w:val="single" w:sz="7" w:space="0" w:color="000000"/>
            </w:tcBorders>
          </w:tcPr>
          <w:p w:rsidR="00B831FA" w:rsidRPr="006F5420" w:rsidRDefault="00B831FA" w:rsidP="00A443B0">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sidRPr="006F5420">
              <w:rPr>
                <w:rFonts w:ascii="Arial" w:hAnsi="Arial" w:cs="Arial"/>
                <w:color w:val="000000"/>
                <w:sz w:val="22"/>
                <w:szCs w:val="22"/>
              </w:rPr>
              <w:t xml:space="preserve">This document has been revised to: (1) emphasize the risk-informed, performance-based approach to inspection, (2) impose changes to the core inspection program based on operating experience, and (3) remove completed or obsolete MCs and incorporate other fuel cycle MCs into a central location. </w:t>
            </w:r>
          </w:p>
        </w:tc>
        <w:tc>
          <w:tcPr>
            <w:tcW w:w="2160" w:type="dxa"/>
            <w:tcBorders>
              <w:top w:val="single" w:sz="7" w:space="0" w:color="000000"/>
              <w:left w:val="single" w:sz="7" w:space="0" w:color="000000"/>
              <w:bottom w:val="single" w:sz="7" w:space="0" w:color="000000"/>
              <w:right w:val="single" w:sz="7" w:space="0" w:color="000000"/>
            </w:tcBorders>
          </w:tcPr>
          <w:p w:rsidR="00B831FA" w:rsidRPr="006F5420" w:rsidRDefault="00B831FA" w:rsidP="00A443B0">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sidRPr="006F5420">
              <w:rPr>
                <w:rFonts w:ascii="Arial" w:hAnsi="Arial" w:cs="Arial"/>
                <w:color w:val="000000"/>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B831FA" w:rsidRPr="006F5420" w:rsidRDefault="00B831FA" w:rsidP="00A443B0">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Pr>
                <w:rFonts w:ascii="Arial" w:hAnsi="Arial" w:cs="Arial"/>
                <w:color w:val="000000"/>
                <w:sz w:val="22"/>
                <w:szCs w:val="22"/>
              </w:rPr>
              <w:t>M</w:t>
            </w:r>
            <w:r w:rsidRPr="006F5420">
              <w:rPr>
                <w:rFonts w:ascii="Arial" w:hAnsi="Arial" w:cs="Arial"/>
                <w:color w:val="000000"/>
                <w:sz w:val="22"/>
                <w:szCs w:val="22"/>
              </w:rPr>
              <w:t>L061940282</w:t>
            </w:r>
          </w:p>
        </w:tc>
      </w:tr>
      <w:tr w:rsidR="00B831FA" w:rsidRPr="00166F8C" w:rsidTr="00B831FA">
        <w:tc>
          <w:tcPr>
            <w:tcW w:w="1620" w:type="dxa"/>
            <w:tcBorders>
              <w:top w:val="single" w:sz="7" w:space="0" w:color="000000"/>
              <w:left w:val="single" w:sz="7" w:space="0" w:color="000000"/>
              <w:bottom w:val="single" w:sz="7" w:space="0" w:color="000000"/>
              <w:right w:val="single" w:sz="7" w:space="0" w:color="000000"/>
            </w:tcBorders>
          </w:tcPr>
          <w:p w:rsidR="00B831FA" w:rsidRPr="006F5420" w:rsidRDefault="00B831FA" w:rsidP="00A443B0">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p>
        </w:tc>
        <w:tc>
          <w:tcPr>
            <w:tcW w:w="1800" w:type="dxa"/>
            <w:tcBorders>
              <w:top w:val="single" w:sz="7" w:space="0" w:color="000000"/>
              <w:left w:val="single" w:sz="7" w:space="0" w:color="000000"/>
              <w:bottom w:val="single" w:sz="7" w:space="0" w:color="000000"/>
              <w:right w:val="single" w:sz="7" w:space="0" w:color="000000"/>
            </w:tcBorders>
          </w:tcPr>
          <w:p w:rsidR="00B831FA" w:rsidRDefault="00B831FA" w:rsidP="00A443B0">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Pr>
                <w:rFonts w:ascii="Arial" w:hAnsi="Arial" w:cs="Arial"/>
                <w:color w:val="000000"/>
                <w:sz w:val="22"/>
                <w:szCs w:val="22"/>
              </w:rPr>
              <w:t>ML13311A678</w:t>
            </w:r>
          </w:p>
          <w:p w:rsidR="00B831FA" w:rsidRDefault="00B831FA" w:rsidP="00A443B0">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Pr>
                <w:rFonts w:ascii="Arial" w:hAnsi="Arial" w:cs="Arial"/>
                <w:color w:val="000000"/>
                <w:sz w:val="22"/>
                <w:szCs w:val="22"/>
              </w:rPr>
              <w:t>01/23</w:t>
            </w:r>
            <w:r w:rsidRPr="006F5420">
              <w:rPr>
                <w:rFonts w:ascii="Arial" w:hAnsi="Arial" w:cs="Arial"/>
                <w:color w:val="000000"/>
                <w:sz w:val="22"/>
                <w:szCs w:val="22"/>
              </w:rPr>
              <w:t>/13</w:t>
            </w:r>
          </w:p>
          <w:p w:rsidR="00B831FA" w:rsidRPr="006F5420" w:rsidRDefault="00B831FA" w:rsidP="00A443B0">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Pr>
                <w:rFonts w:ascii="Arial" w:hAnsi="Arial" w:cs="Arial"/>
                <w:color w:val="000000"/>
                <w:sz w:val="22"/>
                <w:szCs w:val="22"/>
              </w:rPr>
              <w:t>CN 14-003</w:t>
            </w:r>
          </w:p>
        </w:tc>
        <w:tc>
          <w:tcPr>
            <w:tcW w:w="4590" w:type="dxa"/>
            <w:tcBorders>
              <w:top w:val="single" w:sz="7" w:space="0" w:color="000000"/>
              <w:left w:val="single" w:sz="7" w:space="0" w:color="000000"/>
              <w:bottom w:val="single" w:sz="7" w:space="0" w:color="000000"/>
              <w:right w:val="single" w:sz="7" w:space="0" w:color="000000"/>
            </w:tcBorders>
          </w:tcPr>
          <w:p w:rsidR="00B831FA" w:rsidRPr="00166F8C" w:rsidRDefault="00B831FA" w:rsidP="00A443B0">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sidRPr="006F5420">
              <w:rPr>
                <w:rFonts w:ascii="Arial" w:hAnsi="Arial" w:cs="Arial"/>
                <w:color w:val="000000"/>
                <w:sz w:val="22"/>
                <w:szCs w:val="22"/>
              </w:rPr>
              <w:t xml:space="preserve">The proposed revision represents significant changes.  These changes made were to add details regarding the inspection of the licensee's ISA, specifically focused on performing a cradle-to-grave type inspection.  The IP revision added details and examples for the inspector to verify the licensee’s accident sequences and IROFS are adequate to meet the performance requirements and aligned with the licensee’s ISA methodology.  </w:t>
            </w:r>
            <w:r>
              <w:rPr>
                <w:rFonts w:ascii="Arial" w:hAnsi="Arial" w:cs="Arial"/>
                <w:color w:val="000000"/>
                <w:sz w:val="22"/>
                <w:szCs w:val="22"/>
              </w:rPr>
              <w:t xml:space="preserve">The proposed revision also clarifies NRC internal communication and coordination expectations regarding ISA or ISA-summary related issues.  </w:t>
            </w:r>
            <w:r w:rsidRPr="006F5420">
              <w:rPr>
                <w:rFonts w:ascii="Arial" w:hAnsi="Arial" w:cs="Arial"/>
                <w:color w:val="000000"/>
                <w:sz w:val="22"/>
                <w:szCs w:val="22"/>
              </w:rPr>
              <w:t>There were no changes in the recommended inspection hours or frequency from the current program.</w:t>
            </w:r>
          </w:p>
        </w:tc>
        <w:tc>
          <w:tcPr>
            <w:tcW w:w="2160" w:type="dxa"/>
            <w:tcBorders>
              <w:top w:val="single" w:sz="7" w:space="0" w:color="000000"/>
              <w:left w:val="single" w:sz="7" w:space="0" w:color="000000"/>
              <w:bottom w:val="single" w:sz="7" w:space="0" w:color="000000"/>
              <w:right w:val="single" w:sz="7" w:space="0" w:color="000000"/>
            </w:tcBorders>
          </w:tcPr>
          <w:p w:rsidR="00B831FA" w:rsidRPr="006F5420" w:rsidRDefault="00B831FA" w:rsidP="00A443B0">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sidRPr="006F5420">
              <w:rPr>
                <w:rFonts w:ascii="Arial" w:hAnsi="Arial" w:cs="Arial"/>
                <w:color w:val="000000"/>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B831FA" w:rsidRPr="00166F8C" w:rsidRDefault="00B831FA" w:rsidP="00A443B0">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sidRPr="002C6CA7">
              <w:rPr>
                <w:rFonts w:ascii="Arial" w:hAnsi="Arial" w:cs="Arial"/>
                <w:color w:val="000000"/>
                <w:sz w:val="22"/>
                <w:szCs w:val="22"/>
              </w:rPr>
              <w:t>ML13347B044</w:t>
            </w:r>
          </w:p>
        </w:tc>
      </w:tr>
    </w:tbl>
    <w:p w:rsidR="00A76EC8" w:rsidRPr="00166F8C" w:rsidRDefault="00A76EC8" w:rsidP="00871B8C">
      <w:pPr>
        <w:tabs>
          <w:tab w:val="left" w:pos="244"/>
          <w:tab w:val="left" w:pos="274"/>
          <w:tab w:val="left" w:pos="806"/>
          <w:tab w:val="left" w:pos="848"/>
          <w:tab w:val="left" w:pos="1440"/>
          <w:tab w:val="left" w:pos="2074"/>
          <w:tab w:val="left" w:pos="2660"/>
          <w:tab w:val="left" w:pos="2707"/>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p>
    <w:sectPr w:rsidR="00A76EC8" w:rsidRPr="00166F8C" w:rsidSect="00374464">
      <w:footerReference w:type="even" r:id="rId23"/>
      <w:footerReference w:type="default" r:id="rId24"/>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4FA" w:rsidRDefault="00C424FA">
      <w:r>
        <w:separator/>
      </w:r>
    </w:p>
  </w:endnote>
  <w:endnote w:type="continuationSeparator" w:id="0">
    <w:p w:rsidR="00C424FA" w:rsidRDefault="00C42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P Phonetic">
    <w:charset w:val="02"/>
    <w:family w:val="swiss"/>
    <w:pitch w:val="variable"/>
    <w:sig w:usb0="00000000" w:usb1="10000000" w:usb2="00000000" w:usb3="00000000" w:csb0="80000000" w:csb1="00000000"/>
  </w:font>
  <w:font w:name="Segoe Script">
    <w:panose1 w:val="020B0504020000000003"/>
    <w:charset w:val="00"/>
    <w:family w:val="swiss"/>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5A8" w:rsidRPr="0067348F" w:rsidRDefault="001145A8">
    <w:pPr>
      <w:spacing w:line="240" w:lineRule="exact"/>
      <w:rPr>
        <w:rFonts w:ascii="Arial" w:hAnsi="Arial" w:cs="Arial"/>
      </w:rPr>
    </w:pPr>
  </w:p>
  <w:p w:rsidR="001145A8" w:rsidRPr="0067348F" w:rsidRDefault="001145A8">
    <w:pPr>
      <w:tabs>
        <w:tab w:val="right" w:pos="9360"/>
      </w:tabs>
      <w:rPr>
        <w:rFonts w:ascii="Arial" w:hAnsi="Arial" w:cs="Arial"/>
      </w:rPr>
    </w:pPr>
    <w:r w:rsidRPr="0067348F">
      <w:rPr>
        <w:rFonts w:ascii="Arial" w:hAnsi="Arial" w:cs="Arial"/>
      </w:rPr>
      <w:t>88020</w:t>
    </w:r>
    <w:r w:rsidRPr="0067348F">
      <w:rPr>
        <w:rFonts w:ascii="Arial" w:hAnsi="Arial" w:cs="Arial"/>
      </w:rPr>
      <w:tab/>
      <w:t>Issue Date: 09/05/06</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3B0" w:rsidRPr="003E7D57" w:rsidRDefault="00A443B0" w:rsidP="006F38AC">
    <w:pPr>
      <w:tabs>
        <w:tab w:val="center" w:pos="4680"/>
        <w:tab w:val="right" w:pos="9360"/>
      </w:tabs>
      <w:rPr>
        <w:rFonts w:ascii="Arial" w:hAnsi="Arial" w:cs="Arial"/>
        <w:sz w:val="22"/>
        <w:szCs w:val="22"/>
      </w:rPr>
    </w:pPr>
    <w:r w:rsidRPr="00A443B0">
      <w:rPr>
        <w:rFonts w:ascii="Arial" w:hAnsi="Arial" w:cs="Arial"/>
        <w:sz w:val="22"/>
        <w:szCs w:val="22"/>
      </w:rPr>
      <w:t>Issue Date:  01/23/14</w:t>
    </w:r>
    <w:r w:rsidRPr="003E7D57">
      <w:rPr>
        <w:rFonts w:ascii="Arial" w:hAnsi="Arial" w:cs="Arial"/>
        <w:sz w:val="22"/>
        <w:szCs w:val="22"/>
      </w:rPr>
      <w:tab/>
    </w:r>
    <w:r w:rsidRPr="003E7D57">
      <w:rPr>
        <w:rStyle w:val="PageNumber"/>
        <w:rFonts w:ascii="Arial" w:hAnsi="Arial" w:cs="Arial"/>
        <w:sz w:val="22"/>
        <w:szCs w:val="22"/>
      </w:rPr>
      <w:fldChar w:fldCharType="begin"/>
    </w:r>
    <w:r w:rsidRPr="003E7D57">
      <w:rPr>
        <w:rStyle w:val="PageNumber"/>
        <w:rFonts w:ascii="Arial" w:hAnsi="Arial" w:cs="Arial"/>
        <w:sz w:val="22"/>
        <w:szCs w:val="22"/>
      </w:rPr>
      <w:instrText xml:space="preserve"> PAGE </w:instrText>
    </w:r>
    <w:r w:rsidRPr="003E7D57">
      <w:rPr>
        <w:rStyle w:val="PageNumber"/>
        <w:rFonts w:ascii="Arial" w:hAnsi="Arial" w:cs="Arial"/>
        <w:sz w:val="22"/>
        <w:szCs w:val="22"/>
      </w:rPr>
      <w:fldChar w:fldCharType="separate"/>
    </w:r>
    <w:r w:rsidR="00D72503">
      <w:rPr>
        <w:rStyle w:val="PageNumber"/>
        <w:rFonts w:ascii="Arial" w:hAnsi="Arial" w:cs="Arial"/>
        <w:noProof/>
        <w:sz w:val="22"/>
        <w:szCs w:val="22"/>
      </w:rPr>
      <w:t>15</w:t>
    </w:r>
    <w:r w:rsidRPr="003E7D57">
      <w:rPr>
        <w:rStyle w:val="PageNumber"/>
        <w:rFonts w:ascii="Arial" w:hAnsi="Arial" w:cs="Arial"/>
        <w:sz w:val="22"/>
        <w:szCs w:val="22"/>
      </w:rPr>
      <w:fldChar w:fldCharType="end"/>
    </w:r>
    <w:r w:rsidRPr="003E7D57">
      <w:rPr>
        <w:rFonts w:ascii="Arial" w:hAnsi="Arial" w:cs="Arial"/>
        <w:sz w:val="22"/>
        <w:szCs w:val="22"/>
      </w:rPr>
      <w:tab/>
      <w:t>88020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5A8" w:rsidRPr="0067348F" w:rsidRDefault="001145A8">
    <w:pPr>
      <w:spacing w:line="240" w:lineRule="exact"/>
      <w:rPr>
        <w:rFonts w:ascii="Arial" w:hAnsi="Arial" w:cs="Arial"/>
      </w:rPr>
    </w:pPr>
  </w:p>
  <w:p w:rsidR="001145A8" w:rsidRPr="0067348F" w:rsidRDefault="001145A8">
    <w:pPr>
      <w:tabs>
        <w:tab w:val="right" w:pos="9360"/>
      </w:tabs>
      <w:rPr>
        <w:rFonts w:ascii="Arial" w:hAnsi="Arial" w:cs="Arial"/>
      </w:rPr>
    </w:pPr>
    <w:r w:rsidRPr="0067348F">
      <w:rPr>
        <w:rFonts w:ascii="Arial" w:hAnsi="Arial" w:cs="Arial"/>
      </w:rPr>
      <w:t>88020</w:t>
    </w:r>
    <w:r w:rsidRPr="0067348F">
      <w:rPr>
        <w:rFonts w:ascii="Arial" w:hAnsi="Arial" w:cs="Arial"/>
      </w:rPr>
      <w:tab/>
      <w:t>Issue Date: 09/05/06</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5A8" w:rsidRDefault="001145A8">
    <w:pPr>
      <w:spacing w:line="240" w:lineRule="exact"/>
    </w:pPr>
  </w:p>
  <w:p w:rsidR="001145A8" w:rsidRDefault="001145A8">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2D"/>
    </w:r>
    <w:r>
      <w:rPr>
        <w:rFonts w:ascii="Arial" w:hAnsi="Arial" w:cs="Arial"/>
      </w:rPr>
      <w:sym w:font="WP Phonetic" w:char="F031"/>
    </w:r>
  </w:p>
  <w:p w:rsidR="001145A8" w:rsidRDefault="001145A8">
    <w:pPr>
      <w:tabs>
        <w:tab w:val="right" w:pos="12960"/>
      </w:tabs>
      <w:rPr>
        <w:rFonts w:ascii="Segoe Script" w:hAnsi="Segoe Script" w:cs="Segoe Script"/>
      </w:rPr>
    </w:pPr>
    <w:r>
      <w:rPr>
        <w:rFonts w:ascii="Segoe Script" w:hAnsi="Segoe Script" w:cs="Segoe Script"/>
      </w:rPr>
      <w:t>Issue Date: 09/05/06</w:t>
    </w:r>
    <w:r>
      <w:rPr>
        <w:rFonts w:ascii="Segoe Script" w:hAnsi="Segoe Script" w:cs="Segoe Script"/>
      </w:rPr>
      <w:tab/>
      <w:t xml:space="preserve">88020, </w:t>
    </w:r>
    <w:proofErr w:type="spellStart"/>
    <w:r>
      <w:rPr>
        <w:rFonts w:ascii="Segoe Script" w:hAnsi="Segoe Script" w:cs="Segoe Script"/>
      </w:rPr>
      <w:t>Att</w:t>
    </w:r>
    <w:proofErr w:type="spellEnd"/>
    <w:r>
      <w:rPr>
        <w:rFonts w:ascii="Segoe Script" w:hAnsi="Segoe Script" w:cs="Segoe Script"/>
      </w:rPr>
      <w:t xml:space="preserve"> 1</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5A8" w:rsidRPr="003E7D57" w:rsidRDefault="001145A8" w:rsidP="006F38AC">
    <w:pPr>
      <w:tabs>
        <w:tab w:val="center" w:pos="6480"/>
        <w:tab w:val="right" w:pos="12960"/>
      </w:tabs>
      <w:rPr>
        <w:rFonts w:ascii="Arial" w:hAnsi="Arial" w:cs="Arial"/>
        <w:sz w:val="22"/>
        <w:szCs w:val="22"/>
      </w:rPr>
    </w:pPr>
    <w:r w:rsidRPr="00B831FA">
      <w:rPr>
        <w:rFonts w:ascii="Arial" w:hAnsi="Arial" w:cs="Arial"/>
        <w:sz w:val="22"/>
        <w:szCs w:val="22"/>
      </w:rPr>
      <w:t xml:space="preserve">Issue Date: </w:t>
    </w:r>
    <w:r w:rsidR="00B831FA" w:rsidRPr="00B831FA">
      <w:rPr>
        <w:rFonts w:ascii="Arial" w:hAnsi="Arial" w:cs="Arial"/>
        <w:sz w:val="22"/>
        <w:szCs w:val="22"/>
      </w:rPr>
      <w:t xml:space="preserve"> 01/23/14</w:t>
    </w:r>
    <w:r w:rsidRPr="003E7D57">
      <w:rPr>
        <w:rFonts w:ascii="Arial" w:hAnsi="Arial" w:cs="Arial"/>
        <w:sz w:val="22"/>
        <w:szCs w:val="22"/>
      </w:rPr>
      <w:tab/>
      <w:t>Att1-</w:t>
    </w:r>
    <w:r w:rsidRPr="003E7D57">
      <w:rPr>
        <w:rStyle w:val="PageNumber"/>
        <w:rFonts w:ascii="Arial" w:hAnsi="Arial" w:cs="Arial"/>
        <w:sz w:val="22"/>
        <w:szCs w:val="22"/>
      </w:rPr>
      <w:fldChar w:fldCharType="begin"/>
    </w:r>
    <w:r w:rsidRPr="003E7D57">
      <w:rPr>
        <w:rStyle w:val="PageNumber"/>
        <w:rFonts w:ascii="Arial" w:hAnsi="Arial" w:cs="Arial"/>
        <w:sz w:val="22"/>
        <w:szCs w:val="22"/>
      </w:rPr>
      <w:instrText xml:space="preserve"> PAGE </w:instrText>
    </w:r>
    <w:r w:rsidRPr="003E7D57">
      <w:rPr>
        <w:rStyle w:val="PageNumber"/>
        <w:rFonts w:ascii="Arial" w:hAnsi="Arial" w:cs="Arial"/>
        <w:sz w:val="22"/>
        <w:szCs w:val="22"/>
      </w:rPr>
      <w:fldChar w:fldCharType="separate"/>
    </w:r>
    <w:r w:rsidR="00D72503">
      <w:rPr>
        <w:rStyle w:val="PageNumber"/>
        <w:rFonts w:ascii="Arial" w:hAnsi="Arial" w:cs="Arial"/>
        <w:noProof/>
        <w:sz w:val="22"/>
        <w:szCs w:val="22"/>
      </w:rPr>
      <w:t>1</w:t>
    </w:r>
    <w:r w:rsidRPr="003E7D57">
      <w:rPr>
        <w:rStyle w:val="PageNumber"/>
        <w:rFonts w:ascii="Arial" w:hAnsi="Arial" w:cs="Arial"/>
        <w:sz w:val="22"/>
        <w:szCs w:val="22"/>
      </w:rPr>
      <w:fldChar w:fldCharType="end"/>
    </w:r>
    <w:r w:rsidRPr="003E7D57">
      <w:rPr>
        <w:rFonts w:ascii="Arial" w:hAnsi="Arial" w:cs="Arial"/>
        <w:sz w:val="22"/>
        <w:szCs w:val="22"/>
      </w:rPr>
      <w:tab/>
      <w:t xml:space="preserve">88020, </w:t>
    </w:r>
    <w:proofErr w:type="spellStart"/>
    <w:r w:rsidRPr="003E7D57">
      <w:rPr>
        <w:rFonts w:ascii="Arial" w:hAnsi="Arial" w:cs="Arial"/>
        <w:sz w:val="22"/>
        <w:szCs w:val="22"/>
      </w:rPr>
      <w:t>Att</w:t>
    </w:r>
    <w:proofErr w:type="spellEnd"/>
    <w:r w:rsidRPr="003E7D57">
      <w:rPr>
        <w:rFonts w:ascii="Arial" w:hAnsi="Arial" w:cs="Arial"/>
        <w:sz w:val="22"/>
        <w:szCs w:val="22"/>
      </w:rPr>
      <w:t xml:space="preserve"> 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5A8" w:rsidRPr="003E7D57" w:rsidRDefault="00A82989" w:rsidP="006F38AC">
    <w:pPr>
      <w:tabs>
        <w:tab w:val="center" w:pos="4680"/>
        <w:tab w:val="right" w:pos="9360"/>
      </w:tabs>
      <w:rPr>
        <w:rFonts w:ascii="Arial" w:hAnsi="Arial" w:cs="Arial"/>
        <w:sz w:val="22"/>
        <w:szCs w:val="22"/>
      </w:rPr>
    </w:pPr>
    <w:r w:rsidRPr="00A45C0C">
      <w:rPr>
        <w:rFonts w:ascii="Arial" w:hAnsi="Arial" w:cs="Arial"/>
        <w:color w:val="FF0000"/>
        <w:sz w:val="22"/>
        <w:szCs w:val="22"/>
      </w:rPr>
      <w:t xml:space="preserve">Issue Date: </w:t>
    </w:r>
    <w:r w:rsidR="00A45C0C">
      <w:rPr>
        <w:rFonts w:ascii="Arial" w:hAnsi="Arial" w:cs="Arial"/>
        <w:color w:val="FF0000"/>
        <w:sz w:val="22"/>
        <w:szCs w:val="22"/>
      </w:rPr>
      <w:t xml:space="preserve"> </w:t>
    </w:r>
    <w:r w:rsidR="00A443B0">
      <w:rPr>
        <w:rFonts w:ascii="Arial" w:hAnsi="Arial" w:cs="Arial"/>
        <w:color w:val="FF0000"/>
        <w:sz w:val="22"/>
        <w:szCs w:val="22"/>
      </w:rPr>
      <w:t>01/23/14</w:t>
    </w:r>
    <w:r w:rsidR="001145A8" w:rsidRPr="003E7D57">
      <w:rPr>
        <w:rFonts w:ascii="Arial" w:hAnsi="Arial" w:cs="Arial"/>
        <w:sz w:val="22"/>
        <w:szCs w:val="22"/>
      </w:rPr>
      <w:tab/>
    </w:r>
    <w:r w:rsidR="001145A8" w:rsidRPr="003E7D57">
      <w:rPr>
        <w:rStyle w:val="PageNumber"/>
        <w:rFonts w:ascii="Arial" w:hAnsi="Arial" w:cs="Arial"/>
        <w:sz w:val="22"/>
        <w:szCs w:val="22"/>
      </w:rPr>
      <w:fldChar w:fldCharType="begin"/>
    </w:r>
    <w:r w:rsidR="001145A8" w:rsidRPr="003E7D57">
      <w:rPr>
        <w:rStyle w:val="PageNumber"/>
        <w:rFonts w:ascii="Arial" w:hAnsi="Arial" w:cs="Arial"/>
        <w:sz w:val="22"/>
        <w:szCs w:val="22"/>
      </w:rPr>
      <w:instrText xml:space="preserve"> PAGE </w:instrText>
    </w:r>
    <w:r w:rsidR="001145A8" w:rsidRPr="003E7D57">
      <w:rPr>
        <w:rStyle w:val="PageNumber"/>
        <w:rFonts w:ascii="Arial" w:hAnsi="Arial" w:cs="Arial"/>
        <w:sz w:val="22"/>
        <w:szCs w:val="22"/>
      </w:rPr>
      <w:fldChar w:fldCharType="separate"/>
    </w:r>
    <w:r w:rsidR="00A443B0">
      <w:rPr>
        <w:rStyle w:val="PageNumber"/>
        <w:rFonts w:ascii="Arial" w:hAnsi="Arial" w:cs="Arial"/>
        <w:noProof/>
        <w:sz w:val="22"/>
        <w:szCs w:val="22"/>
      </w:rPr>
      <w:t>5</w:t>
    </w:r>
    <w:r w:rsidR="001145A8" w:rsidRPr="003E7D57">
      <w:rPr>
        <w:rStyle w:val="PageNumber"/>
        <w:rFonts w:ascii="Arial" w:hAnsi="Arial" w:cs="Arial"/>
        <w:sz w:val="22"/>
        <w:szCs w:val="22"/>
      </w:rPr>
      <w:fldChar w:fldCharType="end"/>
    </w:r>
    <w:r w:rsidR="001145A8" w:rsidRPr="003E7D57">
      <w:rPr>
        <w:rFonts w:ascii="Arial" w:hAnsi="Arial" w:cs="Arial"/>
        <w:sz w:val="22"/>
        <w:szCs w:val="22"/>
      </w:rPr>
      <w:tab/>
      <w:t>88020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3B0" w:rsidRPr="00A443B0" w:rsidRDefault="00A443B0" w:rsidP="00A443B0">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01/23/14</w:t>
    </w:r>
    <w:r>
      <w:rPr>
        <w:rFonts w:ascii="Arial" w:hAnsi="Arial" w:cs="Arial"/>
        <w:sz w:val="22"/>
        <w:szCs w:val="22"/>
      </w:rPr>
      <w:tab/>
      <w:t>1</w:t>
    </w:r>
    <w:r>
      <w:rPr>
        <w:rFonts w:ascii="Arial" w:hAnsi="Arial" w:cs="Arial"/>
        <w:sz w:val="22"/>
        <w:szCs w:val="22"/>
      </w:rPr>
      <w:tab/>
      <w:t>88020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3B0" w:rsidRPr="00A443B0" w:rsidRDefault="00A443B0" w:rsidP="00A443B0">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01/23/14</w:t>
    </w:r>
    <w:r>
      <w:rPr>
        <w:rFonts w:ascii="Arial" w:hAnsi="Arial" w:cs="Arial"/>
        <w:sz w:val="22"/>
        <w:szCs w:val="22"/>
      </w:rPr>
      <w:tab/>
    </w:r>
    <w:r w:rsidR="00B831FA">
      <w:rPr>
        <w:rFonts w:ascii="Arial" w:hAnsi="Arial" w:cs="Arial"/>
        <w:sz w:val="22"/>
        <w:szCs w:val="22"/>
      </w:rPr>
      <w:t>2</w:t>
    </w:r>
    <w:r>
      <w:rPr>
        <w:rFonts w:ascii="Arial" w:hAnsi="Arial" w:cs="Arial"/>
        <w:sz w:val="22"/>
        <w:szCs w:val="22"/>
      </w:rPr>
      <w:tab/>
      <w:t>88020</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3B0" w:rsidRPr="00A443B0" w:rsidRDefault="00A443B0" w:rsidP="00A443B0">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01/23/14</w:t>
    </w:r>
    <w:r>
      <w:rPr>
        <w:rFonts w:ascii="Arial" w:hAnsi="Arial" w:cs="Arial"/>
        <w:sz w:val="22"/>
        <w:szCs w:val="22"/>
      </w:rPr>
      <w:tab/>
    </w:r>
    <w:r w:rsidR="00B831FA">
      <w:rPr>
        <w:rFonts w:ascii="Arial" w:hAnsi="Arial" w:cs="Arial"/>
        <w:sz w:val="22"/>
        <w:szCs w:val="22"/>
      </w:rPr>
      <w:t>3</w:t>
    </w:r>
    <w:r>
      <w:rPr>
        <w:rFonts w:ascii="Arial" w:hAnsi="Arial" w:cs="Arial"/>
        <w:sz w:val="22"/>
        <w:szCs w:val="22"/>
      </w:rPr>
      <w:tab/>
      <w:t>88020</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3B0" w:rsidRPr="00A443B0" w:rsidRDefault="00A443B0" w:rsidP="00A443B0">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01/23/14</w:t>
    </w:r>
    <w:r>
      <w:rPr>
        <w:rFonts w:ascii="Arial" w:hAnsi="Arial" w:cs="Arial"/>
        <w:sz w:val="22"/>
        <w:szCs w:val="22"/>
      </w:rPr>
      <w:tab/>
    </w:r>
    <w:r w:rsidR="00B831FA">
      <w:rPr>
        <w:rFonts w:ascii="Arial" w:hAnsi="Arial" w:cs="Arial"/>
        <w:sz w:val="22"/>
        <w:szCs w:val="22"/>
      </w:rPr>
      <w:t>4</w:t>
    </w:r>
    <w:r>
      <w:rPr>
        <w:rFonts w:ascii="Arial" w:hAnsi="Arial" w:cs="Arial"/>
        <w:sz w:val="22"/>
        <w:szCs w:val="22"/>
      </w:rPr>
      <w:tab/>
      <w:t>88020</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3B0" w:rsidRPr="00A443B0" w:rsidRDefault="00A443B0" w:rsidP="00A443B0">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01/23/14</w:t>
    </w:r>
    <w:r>
      <w:rPr>
        <w:rFonts w:ascii="Arial" w:hAnsi="Arial" w:cs="Arial"/>
        <w:sz w:val="22"/>
        <w:szCs w:val="22"/>
      </w:rPr>
      <w:tab/>
    </w:r>
    <w:r w:rsidR="00B831FA">
      <w:rPr>
        <w:rFonts w:ascii="Arial" w:hAnsi="Arial" w:cs="Arial"/>
        <w:sz w:val="22"/>
        <w:szCs w:val="22"/>
      </w:rPr>
      <w:t>5</w:t>
    </w:r>
    <w:r>
      <w:rPr>
        <w:rFonts w:ascii="Arial" w:hAnsi="Arial" w:cs="Arial"/>
        <w:sz w:val="22"/>
        <w:szCs w:val="22"/>
      </w:rPr>
      <w:tab/>
      <w:t>88020</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5A8" w:rsidRPr="0067348F" w:rsidRDefault="001145A8">
    <w:pPr>
      <w:spacing w:line="240" w:lineRule="exact"/>
      <w:rPr>
        <w:rFonts w:ascii="Arial" w:hAnsi="Arial" w:cs="Arial"/>
      </w:rPr>
    </w:pPr>
  </w:p>
  <w:p w:rsidR="001145A8" w:rsidRPr="0067348F" w:rsidRDefault="001145A8">
    <w:pPr>
      <w:tabs>
        <w:tab w:val="right" w:pos="9360"/>
      </w:tabs>
      <w:rPr>
        <w:rFonts w:ascii="Arial" w:hAnsi="Arial" w:cs="Arial"/>
      </w:rPr>
    </w:pPr>
    <w:r w:rsidRPr="0067348F">
      <w:rPr>
        <w:rFonts w:ascii="Arial" w:hAnsi="Arial" w:cs="Arial"/>
      </w:rPr>
      <w:t>88020</w:t>
    </w:r>
    <w:r w:rsidRPr="0067348F">
      <w:rPr>
        <w:rFonts w:ascii="Arial" w:hAnsi="Arial" w:cs="Arial"/>
      </w:rPr>
      <w:tab/>
      <w:t>Issue Date: 09/05/06</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5A8" w:rsidRPr="003E7D57" w:rsidRDefault="00871B8C" w:rsidP="006F38AC">
    <w:pPr>
      <w:tabs>
        <w:tab w:val="center" w:pos="4680"/>
        <w:tab w:val="right" w:pos="9360"/>
      </w:tabs>
      <w:rPr>
        <w:rFonts w:ascii="Arial" w:hAnsi="Arial" w:cs="Arial"/>
        <w:sz w:val="22"/>
        <w:szCs w:val="22"/>
      </w:rPr>
    </w:pPr>
    <w:r w:rsidRPr="00A443B0">
      <w:rPr>
        <w:rFonts w:ascii="Arial" w:hAnsi="Arial" w:cs="Arial"/>
        <w:sz w:val="22"/>
        <w:szCs w:val="22"/>
      </w:rPr>
      <w:t>Issue Date:</w:t>
    </w:r>
    <w:r w:rsidR="00A45C0C" w:rsidRPr="00A443B0">
      <w:rPr>
        <w:rFonts w:ascii="Arial" w:hAnsi="Arial" w:cs="Arial"/>
        <w:sz w:val="22"/>
        <w:szCs w:val="22"/>
      </w:rPr>
      <w:t xml:space="preserve"> </w:t>
    </w:r>
    <w:r w:rsidRPr="00A443B0">
      <w:rPr>
        <w:rFonts w:ascii="Arial" w:hAnsi="Arial" w:cs="Arial"/>
        <w:sz w:val="22"/>
        <w:szCs w:val="22"/>
      </w:rPr>
      <w:t xml:space="preserve"> </w:t>
    </w:r>
    <w:r w:rsidR="00A443B0" w:rsidRPr="00A443B0">
      <w:rPr>
        <w:rFonts w:ascii="Arial" w:hAnsi="Arial" w:cs="Arial"/>
        <w:sz w:val="22"/>
        <w:szCs w:val="22"/>
      </w:rPr>
      <w:t>01/23/14</w:t>
    </w:r>
    <w:r w:rsidR="001145A8" w:rsidRPr="003E7D57">
      <w:rPr>
        <w:rFonts w:ascii="Arial" w:hAnsi="Arial" w:cs="Arial"/>
        <w:sz w:val="22"/>
        <w:szCs w:val="22"/>
      </w:rPr>
      <w:tab/>
    </w:r>
    <w:r w:rsidR="001145A8" w:rsidRPr="003E7D57">
      <w:rPr>
        <w:rStyle w:val="PageNumber"/>
        <w:rFonts w:ascii="Arial" w:hAnsi="Arial" w:cs="Arial"/>
        <w:sz w:val="22"/>
        <w:szCs w:val="22"/>
      </w:rPr>
      <w:fldChar w:fldCharType="begin"/>
    </w:r>
    <w:r w:rsidR="001145A8" w:rsidRPr="003E7D57">
      <w:rPr>
        <w:rStyle w:val="PageNumber"/>
        <w:rFonts w:ascii="Arial" w:hAnsi="Arial" w:cs="Arial"/>
        <w:sz w:val="22"/>
        <w:szCs w:val="22"/>
      </w:rPr>
      <w:instrText xml:space="preserve"> PAGE </w:instrText>
    </w:r>
    <w:r w:rsidR="001145A8" w:rsidRPr="003E7D57">
      <w:rPr>
        <w:rStyle w:val="PageNumber"/>
        <w:rFonts w:ascii="Arial" w:hAnsi="Arial" w:cs="Arial"/>
        <w:sz w:val="22"/>
        <w:szCs w:val="22"/>
      </w:rPr>
      <w:fldChar w:fldCharType="separate"/>
    </w:r>
    <w:r w:rsidR="00A443B0">
      <w:rPr>
        <w:rStyle w:val="PageNumber"/>
        <w:rFonts w:ascii="Arial" w:hAnsi="Arial" w:cs="Arial"/>
        <w:noProof/>
        <w:sz w:val="22"/>
        <w:szCs w:val="22"/>
      </w:rPr>
      <w:t>6</w:t>
    </w:r>
    <w:r w:rsidR="001145A8" w:rsidRPr="003E7D57">
      <w:rPr>
        <w:rStyle w:val="PageNumber"/>
        <w:rFonts w:ascii="Arial" w:hAnsi="Arial" w:cs="Arial"/>
        <w:sz w:val="22"/>
        <w:szCs w:val="22"/>
      </w:rPr>
      <w:fldChar w:fldCharType="end"/>
    </w:r>
    <w:r w:rsidR="001145A8" w:rsidRPr="003E7D57">
      <w:rPr>
        <w:rFonts w:ascii="Arial" w:hAnsi="Arial" w:cs="Arial"/>
        <w:sz w:val="22"/>
        <w:szCs w:val="22"/>
      </w:rPr>
      <w:tab/>
      <w:t>88020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4FA" w:rsidRDefault="00C424FA">
      <w:r>
        <w:separator/>
      </w:r>
    </w:p>
  </w:footnote>
  <w:footnote w:type="continuationSeparator" w:id="0">
    <w:p w:rsidR="00C424FA" w:rsidRDefault="00C424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Letters"/>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
    <w:nsid w:val="038702D2"/>
    <w:multiLevelType w:val="multilevel"/>
    <w:tmpl w:val="5856618C"/>
    <w:lvl w:ilvl="0">
      <w:start w:val="6"/>
      <w:numFmt w:val="decimal"/>
      <w:lvlText w:val="%1."/>
      <w:lvlJc w:val="left"/>
      <w:pPr>
        <w:ind w:left="1440" w:hanging="63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6506988"/>
    <w:multiLevelType w:val="multilevel"/>
    <w:tmpl w:val="14A8AD5A"/>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08060172"/>
    <w:multiLevelType w:val="multilevel"/>
    <w:tmpl w:val="14A8AD5A"/>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
    <w:nsid w:val="09622AFF"/>
    <w:multiLevelType w:val="multilevel"/>
    <w:tmpl w:val="961AF484"/>
    <w:lvl w:ilvl="0">
      <w:start w:val="2"/>
      <w:numFmt w:val="lowerLetter"/>
      <w:lvlText w:val="%1."/>
      <w:lvlJc w:val="left"/>
      <w:pPr>
        <w:tabs>
          <w:tab w:val="num" w:pos="806"/>
        </w:tabs>
        <w:ind w:left="806" w:hanging="532"/>
      </w:pPr>
      <w:rPr>
        <w:rFonts w:ascii="Arial" w:hAnsi="Arial" w:hint="default"/>
        <w:b w:val="0"/>
        <w:i w:val="0"/>
        <w:color w:val="auto"/>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5">
    <w:nsid w:val="0B212615"/>
    <w:multiLevelType w:val="multilevel"/>
    <w:tmpl w:val="3B269480"/>
    <w:lvl w:ilvl="0">
      <w:start w:val="1"/>
      <w:numFmt w:val="lowerLetter"/>
      <w:lvlText w:val="%1."/>
      <w:lvlJc w:val="left"/>
      <w:pPr>
        <w:ind w:left="630" w:hanging="360"/>
      </w:pPr>
      <w:rPr>
        <w:rFonts w:hint="default"/>
      </w:rPr>
    </w:lvl>
    <w:lvl w:ilvl="1">
      <w:start w:val="1"/>
      <w:numFmt w:val="decimal"/>
      <w:lvlText w:val="%2."/>
      <w:lvlJc w:val="left"/>
      <w:pPr>
        <w:ind w:left="1350" w:hanging="360"/>
      </w:pPr>
      <w:rPr>
        <w:rFonts w:hint="default"/>
      </w:rPr>
    </w:lvl>
    <w:lvl w:ilvl="2" w:tentative="1">
      <w:start w:val="1"/>
      <w:numFmt w:val="lowerRoman"/>
      <w:lvlText w:val="%3."/>
      <w:lvlJc w:val="right"/>
      <w:pPr>
        <w:ind w:left="2070" w:hanging="180"/>
      </w:pPr>
    </w:lvl>
    <w:lvl w:ilvl="3" w:tentative="1">
      <w:start w:val="1"/>
      <w:numFmt w:val="decimal"/>
      <w:lvlText w:val="%4."/>
      <w:lvlJc w:val="left"/>
      <w:pPr>
        <w:ind w:left="2790" w:hanging="360"/>
      </w:pPr>
    </w:lvl>
    <w:lvl w:ilvl="4" w:tentative="1">
      <w:start w:val="1"/>
      <w:numFmt w:val="lowerLetter"/>
      <w:lvlText w:val="%5."/>
      <w:lvlJc w:val="left"/>
      <w:pPr>
        <w:ind w:left="3510" w:hanging="360"/>
      </w:pPr>
    </w:lvl>
    <w:lvl w:ilvl="5" w:tentative="1">
      <w:start w:val="1"/>
      <w:numFmt w:val="lowerRoman"/>
      <w:lvlText w:val="%6."/>
      <w:lvlJc w:val="right"/>
      <w:pPr>
        <w:ind w:left="4230" w:hanging="180"/>
      </w:pPr>
    </w:lvl>
    <w:lvl w:ilvl="6" w:tentative="1">
      <w:start w:val="1"/>
      <w:numFmt w:val="decimal"/>
      <w:lvlText w:val="%7."/>
      <w:lvlJc w:val="left"/>
      <w:pPr>
        <w:ind w:left="4950" w:hanging="360"/>
      </w:pPr>
    </w:lvl>
    <w:lvl w:ilvl="7" w:tentative="1">
      <w:start w:val="1"/>
      <w:numFmt w:val="lowerLetter"/>
      <w:lvlText w:val="%8."/>
      <w:lvlJc w:val="left"/>
      <w:pPr>
        <w:ind w:left="5670" w:hanging="360"/>
      </w:pPr>
    </w:lvl>
    <w:lvl w:ilvl="8" w:tentative="1">
      <w:start w:val="1"/>
      <w:numFmt w:val="lowerRoman"/>
      <w:lvlText w:val="%9."/>
      <w:lvlJc w:val="right"/>
      <w:pPr>
        <w:ind w:left="6390" w:hanging="180"/>
      </w:pPr>
    </w:lvl>
  </w:abstractNum>
  <w:abstractNum w:abstractNumId="6">
    <w:nsid w:val="0B9C23E0"/>
    <w:multiLevelType w:val="multilevel"/>
    <w:tmpl w:val="3B269480"/>
    <w:lvl w:ilvl="0">
      <w:start w:val="1"/>
      <w:numFmt w:val="lowerLetter"/>
      <w:lvlText w:val="%1."/>
      <w:lvlJc w:val="left"/>
      <w:pPr>
        <w:ind w:left="630" w:hanging="360"/>
      </w:pPr>
      <w:rPr>
        <w:rFonts w:hint="default"/>
      </w:rPr>
    </w:lvl>
    <w:lvl w:ilvl="1">
      <w:start w:val="1"/>
      <w:numFmt w:val="decimal"/>
      <w:lvlText w:val="%2."/>
      <w:lvlJc w:val="left"/>
      <w:pPr>
        <w:ind w:left="1350" w:hanging="360"/>
      </w:pPr>
      <w:rPr>
        <w:rFonts w:hint="default"/>
      </w:rPr>
    </w:lvl>
    <w:lvl w:ilvl="2" w:tentative="1">
      <w:start w:val="1"/>
      <w:numFmt w:val="lowerRoman"/>
      <w:lvlText w:val="%3."/>
      <w:lvlJc w:val="right"/>
      <w:pPr>
        <w:ind w:left="2070" w:hanging="180"/>
      </w:pPr>
    </w:lvl>
    <w:lvl w:ilvl="3" w:tentative="1">
      <w:start w:val="1"/>
      <w:numFmt w:val="decimal"/>
      <w:lvlText w:val="%4."/>
      <w:lvlJc w:val="left"/>
      <w:pPr>
        <w:ind w:left="2790" w:hanging="360"/>
      </w:pPr>
    </w:lvl>
    <w:lvl w:ilvl="4" w:tentative="1">
      <w:start w:val="1"/>
      <w:numFmt w:val="lowerLetter"/>
      <w:lvlText w:val="%5."/>
      <w:lvlJc w:val="left"/>
      <w:pPr>
        <w:ind w:left="3510" w:hanging="360"/>
      </w:pPr>
    </w:lvl>
    <w:lvl w:ilvl="5" w:tentative="1">
      <w:start w:val="1"/>
      <w:numFmt w:val="lowerRoman"/>
      <w:lvlText w:val="%6."/>
      <w:lvlJc w:val="right"/>
      <w:pPr>
        <w:ind w:left="4230" w:hanging="180"/>
      </w:pPr>
    </w:lvl>
    <w:lvl w:ilvl="6" w:tentative="1">
      <w:start w:val="1"/>
      <w:numFmt w:val="decimal"/>
      <w:lvlText w:val="%7."/>
      <w:lvlJc w:val="left"/>
      <w:pPr>
        <w:ind w:left="4950" w:hanging="360"/>
      </w:pPr>
    </w:lvl>
    <w:lvl w:ilvl="7" w:tentative="1">
      <w:start w:val="1"/>
      <w:numFmt w:val="lowerLetter"/>
      <w:lvlText w:val="%8."/>
      <w:lvlJc w:val="left"/>
      <w:pPr>
        <w:ind w:left="5670" w:hanging="360"/>
      </w:pPr>
    </w:lvl>
    <w:lvl w:ilvl="8" w:tentative="1">
      <w:start w:val="1"/>
      <w:numFmt w:val="lowerRoman"/>
      <w:lvlText w:val="%9."/>
      <w:lvlJc w:val="right"/>
      <w:pPr>
        <w:ind w:left="6390" w:hanging="180"/>
      </w:pPr>
    </w:lvl>
  </w:abstractNum>
  <w:abstractNum w:abstractNumId="7">
    <w:nsid w:val="15947639"/>
    <w:multiLevelType w:val="hybridMultilevel"/>
    <w:tmpl w:val="D01425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032462"/>
    <w:multiLevelType w:val="hybridMultilevel"/>
    <w:tmpl w:val="7F0C52C2"/>
    <w:lvl w:ilvl="0" w:tplc="F1804F60">
      <w:start w:val="1"/>
      <w:numFmt w:val="decimal"/>
      <w:lvlText w:val="%1."/>
      <w:lvlJc w:val="left"/>
      <w:pPr>
        <w:ind w:left="1440" w:hanging="63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16853310"/>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nsid w:val="1C0057C7"/>
    <w:multiLevelType w:val="multilevel"/>
    <w:tmpl w:val="CA827F0E"/>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2"/>
        <w:szCs w:val="22"/>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nsid w:val="1E02654E"/>
    <w:multiLevelType w:val="multilevel"/>
    <w:tmpl w:val="4420CDFC"/>
    <w:lvl w:ilvl="0">
      <w:start w:val="1"/>
      <w:numFmt w:val="lowerLetter"/>
      <w:lvlText w:val="%1."/>
      <w:lvlJc w:val="left"/>
      <w:pPr>
        <w:tabs>
          <w:tab w:val="num" w:pos="1714"/>
        </w:tabs>
        <w:ind w:left="1628" w:hanging="360"/>
      </w:pPr>
      <w:rPr>
        <w:rFonts w:ascii="Arial" w:hAnsi="Arial" w:hint="default"/>
        <w:b w:val="0"/>
        <w:i w:val="0"/>
        <w:sz w:val="24"/>
        <w:szCs w:val="24"/>
      </w:rPr>
    </w:lvl>
    <w:lvl w:ilvl="1">
      <w:start w:val="1"/>
      <w:numFmt w:val="decimal"/>
      <w:lvlText w:val="%2."/>
      <w:lvlJc w:val="left"/>
      <w:pPr>
        <w:tabs>
          <w:tab w:val="num" w:pos="2348"/>
        </w:tabs>
        <w:ind w:left="2348" w:hanging="720"/>
      </w:pPr>
      <w:rPr>
        <w:rFonts w:ascii="Arial" w:hAnsi="Arial" w:hint="default"/>
        <w:b w:val="0"/>
        <w:i w:val="0"/>
        <w:sz w:val="22"/>
        <w:szCs w:val="22"/>
      </w:rPr>
    </w:lvl>
    <w:lvl w:ilvl="2">
      <w:start w:val="1"/>
      <w:numFmt w:val="lowerLetter"/>
      <w:lvlText w:val="(%3)"/>
      <w:lvlJc w:val="left"/>
      <w:pPr>
        <w:tabs>
          <w:tab w:val="num" w:pos="2982"/>
        </w:tabs>
        <w:ind w:left="3068" w:hanging="720"/>
      </w:pPr>
      <w:rPr>
        <w:rFonts w:ascii="Arial" w:hAnsi="Arial" w:hint="default"/>
        <w:b w:val="0"/>
        <w:i w:val="0"/>
        <w:sz w:val="22"/>
        <w:szCs w:val="22"/>
      </w:rPr>
    </w:lvl>
    <w:lvl w:ilvl="3">
      <w:start w:val="1"/>
      <w:numFmt w:val="decimal"/>
      <w:lvlText w:val="(%4)"/>
      <w:lvlJc w:val="left"/>
      <w:pPr>
        <w:tabs>
          <w:tab w:val="num" w:pos="3615"/>
        </w:tabs>
        <w:ind w:left="3788" w:hanging="720"/>
      </w:pPr>
      <w:rPr>
        <w:rFonts w:ascii="Arial" w:hAnsi="Arial" w:hint="default"/>
        <w:b w:val="0"/>
        <w:i w:val="0"/>
        <w:sz w:val="22"/>
        <w:szCs w:val="22"/>
      </w:rPr>
    </w:lvl>
    <w:lvl w:ilvl="4">
      <w:start w:val="1"/>
      <w:numFmt w:val="lowerRoman"/>
      <w:lvlText w:val="(%5)"/>
      <w:lvlJc w:val="left"/>
      <w:pPr>
        <w:tabs>
          <w:tab w:val="num" w:pos="3788"/>
        </w:tabs>
        <w:ind w:left="4508" w:hanging="720"/>
      </w:pPr>
      <w:rPr>
        <w:rFonts w:hint="default"/>
      </w:rPr>
    </w:lvl>
    <w:lvl w:ilvl="5">
      <w:start w:val="1"/>
      <w:numFmt w:val="none"/>
      <w:lvlText w:val=""/>
      <w:lvlJc w:val="left"/>
      <w:pPr>
        <w:tabs>
          <w:tab w:val="num" w:pos="4868"/>
        </w:tabs>
        <w:ind w:left="4508" w:firstLine="0"/>
      </w:pPr>
      <w:rPr>
        <w:rFonts w:hint="default"/>
      </w:rPr>
    </w:lvl>
    <w:lvl w:ilvl="6">
      <w:start w:val="1"/>
      <w:numFmt w:val="none"/>
      <w:lvlText w:val=""/>
      <w:lvlJc w:val="left"/>
      <w:pPr>
        <w:tabs>
          <w:tab w:val="num" w:pos="5588"/>
        </w:tabs>
        <w:ind w:left="5228" w:firstLine="0"/>
      </w:pPr>
      <w:rPr>
        <w:rFonts w:hint="default"/>
      </w:rPr>
    </w:lvl>
    <w:lvl w:ilvl="7">
      <w:start w:val="1"/>
      <w:numFmt w:val="none"/>
      <w:lvlText w:val=""/>
      <w:lvlJc w:val="left"/>
      <w:pPr>
        <w:tabs>
          <w:tab w:val="num" w:pos="6308"/>
        </w:tabs>
        <w:ind w:left="5948" w:firstLine="0"/>
      </w:pPr>
      <w:rPr>
        <w:rFonts w:hint="default"/>
      </w:rPr>
    </w:lvl>
    <w:lvl w:ilvl="8">
      <w:start w:val="1"/>
      <w:numFmt w:val="none"/>
      <w:lvlText w:val=""/>
      <w:lvlJc w:val="left"/>
      <w:pPr>
        <w:tabs>
          <w:tab w:val="num" w:pos="10988"/>
        </w:tabs>
        <w:ind w:left="10988" w:hanging="4320"/>
      </w:pPr>
      <w:rPr>
        <w:rFonts w:hint="default"/>
      </w:rPr>
    </w:lvl>
  </w:abstractNum>
  <w:abstractNum w:abstractNumId="12">
    <w:nsid w:val="24355182"/>
    <w:multiLevelType w:val="hybridMultilevel"/>
    <w:tmpl w:val="F10E6F46"/>
    <w:lvl w:ilvl="0" w:tplc="C7DA9ECE">
      <w:start w:val="1"/>
      <w:numFmt w:val="decimal"/>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4A1745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nsid w:val="29032369"/>
    <w:multiLevelType w:val="multilevel"/>
    <w:tmpl w:val="7F0C52C2"/>
    <w:lvl w:ilvl="0">
      <w:start w:val="1"/>
      <w:numFmt w:val="decimal"/>
      <w:lvlText w:val="%1."/>
      <w:lvlJc w:val="left"/>
      <w:pPr>
        <w:ind w:left="1440" w:hanging="630"/>
      </w:pPr>
      <w:rPr>
        <w:rFonts w:hint="default"/>
      </w:rPr>
    </w:lvl>
    <w:lvl w:ilvl="1" w:tentative="1">
      <w:start w:val="1"/>
      <w:numFmt w:val="lowerLetter"/>
      <w:lvlText w:val="%2."/>
      <w:lvlJc w:val="left"/>
      <w:pPr>
        <w:ind w:left="1890" w:hanging="360"/>
      </w:pPr>
    </w:lvl>
    <w:lvl w:ilvl="2" w:tentative="1">
      <w:start w:val="1"/>
      <w:numFmt w:val="lowerRoman"/>
      <w:lvlText w:val="%3."/>
      <w:lvlJc w:val="right"/>
      <w:pPr>
        <w:ind w:left="2610" w:hanging="180"/>
      </w:pPr>
    </w:lvl>
    <w:lvl w:ilvl="3" w:tentative="1">
      <w:start w:val="1"/>
      <w:numFmt w:val="decimal"/>
      <w:lvlText w:val="%4."/>
      <w:lvlJc w:val="left"/>
      <w:pPr>
        <w:ind w:left="3330" w:hanging="360"/>
      </w:pPr>
    </w:lvl>
    <w:lvl w:ilvl="4" w:tentative="1">
      <w:start w:val="1"/>
      <w:numFmt w:val="lowerLetter"/>
      <w:lvlText w:val="%5."/>
      <w:lvlJc w:val="left"/>
      <w:pPr>
        <w:ind w:left="4050" w:hanging="360"/>
      </w:pPr>
    </w:lvl>
    <w:lvl w:ilvl="5" w:tentative="1">
      <w:start w:val="1"/>
      <w:numFmt w:val="lowerRoman"/>
      <w:lvlText w:val="%6."/>
      <w:lvlJc w:val="right"/>
      <w:pPr>
        <w:ind w:left="4770" w:hanging="180"/>
      </w:pPr>
    </w:lvl>
    <w:lvl w:ilvl="6" w:tentative="1">
      <w:start w:val="1"/>
      <w:numFmt w:val="decimal"/>
      <w:lvlText w:val="%7."/>
      <w:lvlJc w:val="left"/>
      <w:pPr>
        <w:ind w:left="5490" w:hanging="360"/>
      </w:pPr>
    </w:lvl>
    <w:lvl w:ilvl="7" w:tentative="1">
      <w:start w:val="1"/>
      <w:numFmt w:val="lowerLetter"/>
      <w:lvlText w:val="%8."/>
      <w:lvlJc w:val="left"/>
      <w:pPr>
        <w:ind w:left="6210" w:hanging="360"/>
      </w:pPr>
    </w:lvl>
    <w:lvl w:ilvl="8" w:tentative="1">
      <w:start w:val="1"/>
      <w:numFmt w:val="lowerRoman"/>
      <w:lvlText w:val="%9."/>
      <w:lvlJc w:val="right"/>
      <w:pPr>
        <w:ind w:left="6930" w:hanging="180"/>
      </w:pPr>
    </w:lvl>
  </w:abstractNum>
  <w:abstractNum w:abstractNumId="15">
    <w:nsid w:val="292814CB"/>
    <w:multiLevelType w:val="multilevel"/>
    <w:tmpl w:val="4B6E1BA4"/>
    <w:lvl w:ilvl="0">
      <w:start w:val="2"/>
      <w:numFmt w:val="lowerLetter"/>
      <w:lvlText w:val="%1."/>
      <w:lvlJc w:val="left"/>
      <w:pPr>
        <w:tabs>
          <w:tab w:val="num" w:pos="806"/>
        </w:tabs>
        <w:ind w:left="806" w:hanging="532"/>
      </w:pPr>
      <w:rPr>
        <w:rFonts w:ascii="Arial" w:hAnsi="Arial" w:hint="default"/>
        <w:b w:val="0"/>
        <w:i w:val="0"/>
        <w:color w:val="auto"/>
        <w:sz w:val="22"/>
        <w:szCs w:val="22"/>
      </w:rPr>
    </w:lvl>
    <w:lvl w:ilvl="1">
      <w:start w:val="3"/>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6">
    <w:nsid w:val="2A5A07E7"/>
    <w:multiLevelType w:val="multilevel"/>
    <w:tmpl w:val="EFF6602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4"/>
        </w:tabs>
        <w:ind w:left="1444"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073"/>
        </w:tabs>
        <w:ind w:left="2073" w:hanging="633"/>
      </w:pPr>
      <w:rPr>
        <w:rFonts w:ascii="Arial" w:hAnsi="Arial"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7">
    <w:nsid w:val="2AC74B2F"/>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nsid w:val="2B4235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F020991"/>
    <w:multiLevelType w:val="multilevel"/>
    <w:tmpl w:val="DE703152"/>
    <w:lvl w:ilvl="0">
      <w:start w:val="2"/>
      <w:numFmt w:val="lowerLetter"/>
      <w:lvlText w:val="%1."/>
      <w:lvlJc w:val="left"/>
      <w:pPr>
        <w:tabs>
          <w:tab w:val="num" w:pos="806"/>
        </w:tabs>
        <w:ind w:left="806" w:hanging="532"/>
      </w:pPr>
      <w:rPr>
        <w:rFonts w:ascii="Arial" w:hAnsi="Arial" w:hint="default"/>
        <w:b w:val="0"/>
        <w:i w:val="0"/>
        <w:color w:val="auto"/>
        <w:sz w:val="22"/>
        <w:szCs w:val="22"/>
      </w:rPr>
    </w:lvl>
    <w:lvl w:ilvl="1">
      <w:start w:val="3"/>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0">
    <w:nsid w:val="2F4347B1"/>
    <w:multiLevelType w:val="multilevel"/>
    <w:tmpl w:val="1DA24F70"/>
    <w:lvl w:ilvl="0">
      <w:start w:val="1"/>
      <w:numFmt w:val="lowerLetter"/>
      <w:lvlText w:val="%1."/>
      <w:lvlJc w:val="left"/>
      <w:pPr>
        <w:tabs>
          <w:tab w:val="num" w:pos="806"/>
        </w:tabs>
        <w:ind w:left="806" w:hanging="532"/>
      </w:pPr>
      <w:rPr>
        <w:rFonts w:ascii="Arial" w:hAnsi="Arial" w:hint="default"/>
        <w:b w:val="0"/>
        <w:i w:val="0"/>
        <w:color w:val="auto"/>
        <w:sz w:val="24"/>
        <w:szCs w:val="24"/>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1">
    <w:nsid w:val="2F4D49C8"/>
    <w:multiLevelType w:val="multilevel"/>
    <w:tmpl w:val="EFF6602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4"/>
        </w:tabs>
        <w:ind w:left="1444"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073"/>
        </w:tabs>
        <w:ind w:left="2073" w:hanging="633"/>
      </w:pPr>
      <w:rPr>
        <w:rFonts w:ascii="Arial" w:hAnsi="Arial"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nsid w:val="34031118"/>
    <w:multiLevelType w:val="multilevel"/>
    <w:tmpl w:val="1BA626CE"/>
    <w:lvl w:ilvl="0">
      <w:start w:val="1"/>
      <w:numFmt w:val="lowerLetter"/>
      <w:lvlText w:val="%1."/>
      <w:lvlJc w:val="left"/>
      <w:pPr>
        <w:tabs>
          <w:tab w:val="num" w:pos="1714"/>
        </w:tabs>
        <w:ind w:left="1628" w:hanging="360"/>
      </w:pPr>
      <w:rPr>
        <w:rFonts w:ascii="Arial" w:hAnsi="Arial" w:hint="default"/>
        <w:b w:val="0"/>
        <w:i w:val="0"/>
        <w:sz w:val="24"/>
        <w:szCs w:val="24"/>
      </w:rPr>
    </w:lvl>
    <w:lvl w:ilvl="1">
      <w:start w:val="1"/>
      <w:numFmt w:val="decimal"/>
      <w:lvlText w:val="%2."/>
      <w:lvlJc w:val="left"/>
      <w:pPr>
        <w:tabs>
          <w:tab w:val="num" w:pos="2348"/>
        </w:tabs>
        <w:ind w:left="2348" w:hanging="720"/>
      </w:pPr>
      <w:rPr>
        <w:rFonts w:ascii="Arial" w:hAnsi="Arial" w:hint="default"/>
        <w:b w:val="0"/>
        <w:i w:val="0"/>
        <w:sz w:val="22"/>
        <w:szCs w:val="22"/>
      </w:rPr>
    </w:lvl>
    <w:lvl w:ilvl="2">
      <w:start w:val="1"/>
      <w:numFmt w:val="lowerLetter"/>
      <w:lvlText w:val="(%3)"/>
      <w:lvlJc w:val="left"/>
      <w:pPr>
        <w:tabs>
          <w:tab w:val="num" w:pos="2982"/>
        </w:tabs>
        <w:ind w:left="3068" w:hanging="720"/>
      </w:pPr>
      <w:rPr>
        <w:rFonts w:ascii="Arial" w:hAnsi="Arial" w:hint="default"/>
        <w:b w:val="0"/>
        <w:i w:val="0"/>
        <w:sz w:val="24"/>
        <w:szCs w:val="24"/>
      </w:rPr>
    </w:lvl>
    <w:lvl w:ilvl="3">
      <w:start w:val="1"/>
      <w:numFmt w:val="decimal"/>
      <w:lvlText w:val="(%4)"/>
      <w:lvlJc w:val="left"/>
      <w:pPr>
        <w:tabs>
          <w:tab w:val="num" w:pos="3615"/>
        </w:tabs>
        <w:ind w:left="3788" w:hanging="720"/>
      </w:pPr>
      <w:rPr>
        <w:rFonts w:ascii="Arial" w:hAnsi="Arial" w:hint="default"/>
        <w:b w:val="0"/>
        <w:i w:val="0"/>
        <w:sz w:val="22"/>
        <w:szCs w:val="22"/>
      </w:rPr>
    </w:lvl>
    <w:lvl w:ilvl="4">
      <w:start w:val="1"/>
      <w:numFmt w:val="lowerRoman"/>
      <w:lvlText w:val="(%5)"/>
      <w:lvlJc w:val="left"/>
      <w:pPr>
        <w:tabs>
          <w:tab w:val="num" w:pos="3788"/>
        </w:tabs>
        <w:ind w:left="4508" w:hanging="720"/>
      </w:pPr>
      <w:rPr>
        <w:rFonts w:hint="default"/>
      </w:rPr>
    </w:lvl>
    <w:lvl w:ilvl="5">
      <w:start w:val="1"/>
      <w:numFmt w:val="none"/>
      <w:lvlText w:val=""/>
      <w:lvlJc w:val="left"/>
      <w:pPr>
        <w:tabs>
          <w:tab w:val="num" w:pos="4868"/>
        </w:tabs>
        <w:ind w:left="4508" w:firstLine="0"/>
      </w:pPr>
      <w:rPr>
        <w:rFonts w:hint="default"/>
      </w:rPr>
    </w:lvl>
    <w:lvl w:ilvl="6">
      <w:start w:val="1"/>
      <w:numFmt w:val="none"/>
      <w:lvlText w:val=""/>
      <w:lvlJc w:val="left"/>
      <w:pPr>
        <w:tabs>
          <w:tab w:val="num" w:pos="5588"/>
        </w:tabs>
        <w:ind w:left="5228" w:firstLine="0"/>
      </w:pPr>
      <w:rPr>
        <w:rFonts w:hint="default"/>
      </w:rPr>
    </w:lvl>
    <w:lvl w:ilvl="7">
      <w:start w:val="1"/>
      <w:numFmt w:val="none"/>
      <w:lvlText w:val=""/>
      <w:lvlJc w:val="left"/>
      <w:pPr>
        <w:tabs>
          <w:tab w:val="num" w:pos="6308"/>
        </w:tabs>
        <w:ind w:left="5948" w:firstLine="0"/>
      </w:pPr>
      <w:rPr>
        <w:rFonts w:hint="default"/>
      </w:rPr>
    </w:lvl>
    <w:lvl w:ilvl="8">
      <w:start w:val="1"/>
      <w:numFmt w:val="none"/>
      <w:lvlText w:val=""/>
      <w:lvlJc w:val="left"/>
      <w:pPr>
        <w:tabs>
          <w:tab w:val="num" w:pos="10988"/>
        </w:tabs>
        <w:ind w:left="10988" w:hanging="4320"/>
      </w:pPr>
      <w:rPr>
        <w:rFonts w:hint="default"/>
      </w:rPr>
    </w:lvl>
  </w:abstractNum>
  <w:abstractNum w:abstractNumId="23">
    <w:nsid w:val="352D49C7"/>
    <w:multiLevelType w:val="multilevel"/>
    <w:tmpl w:val="DB5CEB86"/>
    <w:lvl w:ilvl="0">
      <w:start w:val="1"/>
      <w:numFmt w:val="lowerLetter"/>
      <w:lvlText w:val="%1."/>
      <w:lvlJc w:val="left"/>
      <w:pPr>
        <w:tabs>
          <w:tab w:val="num" w:pos="806"/>
        </w:tabs>
        <w:ind w:left="806" w:hanging="532"/>
      </w:pPr>
      <w:rPr>
        <w:rFonts w:ascii="Arial" w:hAnsi="Arial" w:hint="default"/>
        <w:b w:val="0"/>
        <w:i w:val="0"/>
        <w:color w:val="auto"/>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4">
    <w:nsid w:val="3AD70EA5"/>
    <w:multiLevelType w:val="multilevel"/>
    <w:tmpl w:val="EFF6602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4"/>
        </w:tabs>
        <w:ind w:left="1444"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073"/>
        </w:tabs>
        <w:ind w:left="2073" w:hanging="633"/>
      </w:pPr>
      <w:rPr>
        <w:rFonts w:ascii="Arial" w:hAnsi="Arial"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nsid w:val="3AD96480"/>
    <w:multiLevelType w:val="hybridMultilevel"/>
    <w:tmpl w:val="BE124296"/>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nsid w:val="3D506695"/>
    <w:multiLevelType w:val="multilevel"/>
    <w:tmpl w:val="01B4A73C"/>
    <w:lvl w:ilvl="0">
      <w:start w:val="1"/>
      <w:numFmt w:val="lowerLetter"/>
      <w:lvlText w:val="%1."/>
      <w:lvlJc w:val="left"/>
      <w:pPr>
        <w:ind w:left="630" w:hanging="360"/>
      </w:pPr>
      <w:rPr>
        <w:rFonts w:hint="default"/>
      </w:rPr>
    </w:lvl>
    <w:lvl w:ilvl="1" w:tentative="1">
      <w:start w:val="1"/>
      <w:numFmt w:val="lowerLetter"/>
      <w:lvlText w:val="%2."/>
      <w:lvlJc w:val="left"/>
      <w:pPr>
        <w:ind w:left="1350" w:hanging="360"/>
      </w:pPr>
    </w:lvl>
    <w:lvl w:ilvl="2" w:tentative="1">
      <w:start w:val="1"/>
      <w:numFmt w:val="lowerRoman"/>
      <w:lvlText w:val="%3."/>
      <w:lvlJc w:val="right"/>
      <w:pPr>
        <w:ind w:left="2070" w:hanging="180"/>
      </w:pPr>
    </w:lvl>
    <w:lvl w:ilvl="3" w:tentative="1">
      <w:start w:val="1"/>
      <w:numFmt w:val="decimal"/>
      <w:lvlText w:val="%4."/>
      <w:lvlJc w:val="left"/>
      <w:pPr>
        <w:ind w:left="2790" w:hanging="360"/>
      </w:pPr>
    </w:lvl>
    <w:lvl w:ilvl="4" w:tentative="1">
      <w:start w:val="1"/>
      <w:numFmt w:val="lowerLetter"/>
      <w:lvlText w:val="%5."/>
      <w:lvlJc w:val="left"/>
      <w:pPr>
        <w:ind w:left="3510" w:hanging="360"/>
      </w:pPr>
    </w:lvl>
    <w:lvl w:ilvl="5" w:tentative="1">
      <w:start w:val="1"/>
      <w:numFmt w:val="lowerRoman"/>
      <w:lvlText w:val="%6."/>
      <w:lvlJc w:val="right"/>
      <w:pPr>
        <w:ind w:left="4230" w:hanging="180"/>
      </w:pPr>
    </w:lvl>
    <w:lvl w:ilvl="6" w:tentative="1">
      <w:start w:val="1"/>
      <w:numFmt w:val="decimal"/>
      <w:lvlText w:val="%7."/>
      <w:lvlJc w:val="left"/>
      <w:pPr>
        <w:ind w:left="4950" w:hanging="360"/>
      </w:pPr>
    </w:lvl>
    <w:lvl w:ilvl="7" w:tentative="1">
      <w:start w:val="1"/>
      <w:numFmt w:val="lowerLetter"/>
      <w:lvlText w:val="%8."/>
      <w:lvlJc w:val="left"/>
      <w:pPr>
        <w:ind w:left="5670" w:hanging="360"/>
      </w:pPr>
    </w:lvl>
    <w:lvl w:ilvl="8" w:tentative="1">
      <w:start w:val="1"/>
      <w:numFmt w:val="lowerRoman"/>
      <w:lvlText w:val="%9."/>
      <w:lvlJc w:val="right"/>
      <w:pPr>
        <w:ind w:left="6390" w:hanging="180"/>
      </w:pPr>
    </w:lvl>
  </w:abstractNum>
  <w:abstractNum w:abstractNumId="27">
    <w:nsid w:val="4823237E"/>
    <w:multiLevelType w:val="multilevel"/>
    <w:tmpl w:val="099A9302"/>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2"/>
        <w:szCs w:val="22"/>
      </w:rPr>
    </w:lvl>
    <w:lvl w:ilvl="3">
      <w:start w:val="1"/>
      <w:numFmt w:val="decimal"/>
      <w:lvlText w:val="(%4)"/>
      <w:lvlJc w:val="left"/>
      <w:pPr>
        <w:tabs>
          <w:tab w:val="num" w:pos="2707"/>
        </w:tabs>
        <w:ind w:left="2880" w:hanging="720"/>
      </w:pPr>
      <w:rPr>
        <w:rFonts w:ascii="Arial" w:hAnsi="Arial" w:hint="default"/>
        <w:b w:val="0"/>
        <w:i w:val="0"/>
        <w:sz w:val="22"/>
        <w:szCs w:val="22"/>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8">
    <w:nsid w:val="4BC63DC6"/>
    <w:multiLevelType w:val="multilevel"/>
    <w:tmpl w:val="7F0C52C2"/>
    <w:lvl w:ilvl="0">
      <w:start w:val="1"/>
      <w:numFmt w:val="decimal"/>
      <w:lvlText w:val="%1."/>
      <w:lvlJc w:val="left"/>
      <w:pPr>
        <w:ind w:left="1440" w:hanging="630"/>
      </w:pPr>
      <w:rPr>
        <w:rFonts w:hint="default"/>
      </w:rPr>
    </w:lvl>
    <w:lvl w:ilvl="1" w:tentative="1">
      <w:start w:val="1"/>
      <w:numFmt w:val="lowerLetter"/>
      <w:lvlText w:val="%2."/>
      <w:lvlJc w:val="left"/>
      <w:pPr>
        <w:ind w:left="1890" w:hanging="360"/>
      </w:pPr>
    </w:lvl>
    <w:lvl w:ilvl="2" w:tentative="1">
      <w:start w:val="1"/>
      <w:numFmt w:val="lowerRoman"/>
      <w:lvlText w:val="%3."/>
      <w:lvlJc w:val="right"/>
      <w:pPr>
        <w:ind w:left="2610" w:hanging="180"/>
      </w:pPr>
    </w:lvl>
    <w:lvl w:ilvl="3" w:tentative="1">
      <w:start w:val="1"/>
      <w:numFmt w:val="decimal"/>
      <w:lvlText w:val="%4."/>
      <w:lvlJc w:val="left"/>
      <w:pPr>
        <w:ind w:left="3330" w:hanging="360"/>
      </w:pPr>
    </w:lvl>
    <w:lvl w:ilvl="4" w:tentative="1">
      <w:start w:val="1"/>
      <w:numFmt w:val="lowerLetter"/>
      <w:lvlText w:val="%5."/>
      <w:lvlJc w:val="left"/>
      <w:pPr>
        <w:ind w:left="4050" w:hanging="360"/>
      </w:pPr>
    </w:lvl>
    <w:lvl w:ilvl="5" w:tentative="1">
      <w:start w:val="1"/>
      <w:numFmt w:val="lowerRoman"/>
      <w:lvlText w:val="%6."/>
      <w:lvlJc w:val="right"/>
      <w:pPr>
        <w:ind w:left="4770" w:hanging="180"/>
      </w:pPr>
    </w:lvl>
    <w:lvl w:ilvl="6" w:tentative="1">
      <w:start w:val="1"/>
      <w:numFmt w:val="decimal"/>
      <w:lvlText w:val="%7."/>
      <w:lvlJc w:val="left"/>
      <w:pPr>
        <w:ind w:left="5490" w:hanging="360"/>
      </w:pPr>
    </w:lvl>
    <w:lvl w:ilvl="7" w:tentative="1">
      <w:start w:val="1"/>
      <w:numFmt w:val="lowerLetter"/>
      <w:lvlText w:val="%8."/>
      <w:lvlJc w:val="left"/>
      <w:pPr>
        <w:ind w:left="6210" w:hanging="360"/>
      </w:pPr>
    </w:lvl>
    <w:lvl w:ilvl="8" w:tentative="1">
      <w:start w:val="1"/>
      <w:numFmt w:val="lowerRoman"/>
      <w:lvlText w:val="%9."/>
      <w:lvlJc w:val="right"/>
      <w:pPr>
        <w:ind w:left="6930" w:hanging="180"/>
      </w:pPr>
    </w:lvl>
  </w:abstractNum>
  <w:abstractNum w:abstractNumId="29">
    <w:nsid w:val="4D5617FD"/>
    <w:multiLevelType w:val="hybridMultilevel"/>
    <w:tmpl w:val="EC065322"/>
    <w:lvl w:ilvl="0" w:tplc="03DE94C6">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0">
    <w:nsid w:val="4D7719A0"/>
    <w:multiLevelType w:val="hybridMultilevel"/>
    <w:tmpl w:val="85687098"/>
    <w:lvl w:ilvl="0" w:tplc="0B32F012">
      <w:start w:val="2"/>
      <w:numFmt w:val="decimal"/>
      <w:lvlText w:val="%1."/>
      <w:lvlJc w:val="left"/>
      <w:pPr>
        <w:ind w:left="144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816EDE"/>
    <w:multiLevelType w:val="multilevel"/>
    <w:tmpl w:val="EFF6602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4"/>
        </w:tabs>
        <w:ind w:left="1444"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073"/>
        </w:tabs>
        <w:ind w:left="2073" w:hanging="633"/>
      </w:pPr>
      <w:rPr>
        <w:rFonts w:ascii="Arial" w:hAnsi="Arial"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2">
    <w:nsid w:val="4F792182"/>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3">
    <w:nsid w:val="551A11F5"/>
    <w:multiLevelType w:val="multilevel"/>
    <w:tmpl w:val="4B6E1BA4"/>
    <w:lvl w:ilvl="0">
      <w:start w:val="2"/>
      <w:numFmt w:val="lowerLetter"/>
      <w:lvlText w:val="%1."/>
      <w:lvlJc w:val="left"/>
      <w:pPr>
        <w:tabs>
          <w:tab w:val="num" w:pos="806"/>
        </w:tabs>
        <w:ind w:left="806" w:hanging="532"/>
      </w:pPr>
      <w:rPr>
        <w:rFonts w:ascii="Arial" w:hAnsi="Arial" w:hint="default"/>
        <w:b w:val="0"/>
        <w:i w:val="0"/>
        <w:color w:val="auto"/>
        <w:sz w:val="22"/>
        <w:szCs w:val="22"/>
      </w:rPr>
    </w:lvl>
    <w:lvl w:ilvl="1">
      <w:start w:val="3"/>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4">
    <w:nsid w:val="5AED6DA7"/>
    <w:multiLevelType w:val="hybridMultilevel"/>
    <w:tmpl w:val="3B269480"/>
    <w:lvl w:ilvl="0" w:tplc="03DE94C6">
      <w:start w:val="1"/>
      <w:numFmt w:val="lowerLetter"/>
      <w:lvlText w:val="%1."/>
      <w:lvlJc w:val="left"/>
      <w:pPr>
        <w:ind w:left="630" w:hanging="360"/>
      </w:pPr>
      <w:rPr>
        <w:rFonts w:hint="default"/>
      </w:rPr>
    </w:lvl>
    <w:lvl w:ilvl="1" w:tplc="774052E2">
      <w:start w:val="1"/>
      <w:numFmt w:val="decimal"/>
      <w:lvlText w:val="%2."/>
      <w:lvlJc w:val="left"/>
      <w:pPr>
        <w:ind w:left="1350" w:hanging="36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5">
    <w:nsid w:val="5C3237F0"/>
    <w:multiLevelType w:val="multilevel"/>
    <w:tmpl w:val="3B269480"/>
    <w:lvl w:ilvl="0">
      <w:start w:val="1"/>
      <w:numFmt w:val="lowerLetter"/>
      <w:lvlText w:val="%1."/>
      <w:lvlJc w:val="left"/>
      <w:pPr>
        <w:ind w:left="630" w:hanging="360"/>
      </w:pPr>
      <w:rPr>
        <w:rFonts w:hint="default"/>
      </w:rPr>
    </w:lvl>
    <w:lvl w:ilvl="1">
      <w:start w:val="1"/>
      <w:numFmt w:val="decimal"/>
      <w:lvlText w:val="%2."/>
      <w:lvlJc w:val="left"/>
      <w:pPr>
        <w:ind w:left="1350" w:hanging="360"/>
      </w:pPr>
      <w:rPr>
        <w:rFonts w:hint="default"/>
      </w:rPr>
    </w:lvl>
    <w:lvl w:ilvl="2" w:tentative="1">
      <w:start w:val="1"/>
      <w:numFmt w:val="lowerRoman"/>
      <w:lvlText w:val="%3."/>
      <w:lvlJc w:val="right"/>
      <w:pPr>
        <w:ind w:left="2070" w:hanging="180"/>
      </w:pPr>
    </w:lvl>
    <w:lvl w:ilvl="3" w:tentative="1">
      <w:start w:val="1"/>
      <w:numFmt w:val="decimal"/>
      <w:lvlText w:val="%4."/>
      <w:lvlJc w:val="left"/>
      <w:pPr>
        <w:ind w:left="2790" w:hanging="360"/>
      </w:pPr>
    </w:lvl>
    <w:lvl w:ilvl="4" w:tentative="1">
      <w:start w:val="1"/>
      <w:numFmt w:val="lowerLetter"/>
      <w:lvlText w:val="%5."/>
      <w:lvlJc w:val="left"/>
      <w:pPr>
        <w:ind w:left="3510" w:hanging="360"/>
      </w:pPr>
    </w:lvl>
    <w:lvl w:ilvl="5" w:tentative="1">
      <w:start w:val="1"/>
      <w:numFmt w:val="lowerRoman"/>
      <w:lvlText w:val="%6."/>
      <w:lvlJc w:val="right"/>
      <w:pPr>
        <w:ind w:left="4230" w:hanging="180"/>
      </w:pPr>
    </w:lvl>
    <w:lvl w:ilvl="6" w:tentative="1">
      <w:start w:val="1"/>
      <w:numFmt w:val="decimal"/>
      <w:lvlText w:val="%7."/>
      <w:lvlJc w:val="left"/>
      <w:pPr>
        <w:ind w:left="4950" w:hanging="360"/>
      </w:pPr>
    </w:lvl>
    <w:lvl w:ilvl="7" w:tentative="1">
      <w:start w:val="1"/>
      <w:numFmt w:val="lowerLetter"/>
      <w:lvlText w:val="%8."/>
      <w:lvlJc w:val="left"/>
      <w:pPr>
        <w:ind w:left="5670" w:hanging="360"/>
      </w:pPr>
    </w:lvl>
    <w:lvl w:ilvl="8" w:tentative="1">
      <w:start w:val="1"/>
      <w:numFmt w:val="lowerRoman"/>
      <w:lvlText w:val="%9."/>
      <w:lvlJc w:val="right"/>
      <w:pPr>
        <w:ind w:left="6390" w:hanging="180"/>
      </w:pPr>
    </w:lvl>
  </w:abstractNum>
  <w:abstractNum w:abstractNumId="36">
    <w:nsid w:val="5DB835EE"/>
    <w:multiLevelType w:val="hybridMultilevel"/>
    <w:tmpl w:val="AF04A7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4D3ABE"/>
    <w:multiLevelType w:val="hybridMultilevel"/>
    <w:tmpl w:val="5856618C"/>
    <w:lvl w:ilvl="0" w:tplc="F2ECE236">
      <w:start w:val="6"/>
      <w:numFmt w:val="decimal"/>
      <w:lvlText w:val="%1."/>
      <w:lvlJc w:val="left"/>
      <w:pPr>
        <w:ind w:left="144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2AE7ED8"/>
    <w:multiLevelType w:val="multilevel"/>
    <w:tmpl w:val="14A8AD5A"/>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9">
    <w:nsid w:val="683C1A7A"/>
    <w:multiLevelType w:val="multilevel"/>
    <w:tmpl w:val="14A8AD5A"/>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0">
    <w:nsid w:val="6E102894"/>
    <w:multiLevelType w:val="multilevel"/>
    <w:tmpl w:val="4B6E1BA4"/>
    <w:lvl w:ilvl="0">
      <w:start w:val="2"/>
      <w:numFmt w:val="lowerLetter"/>
      <w:lvlText w:val="%1."/>
      <w:lvlJc w:val="left"/>
      <w:pPr>
        <w:tabs>
          <w:tab w:val="num" w:pos="806"/>
        </w:tabs>
        <w:ind w:left="806" w:hanging="532"/>
      </w:pPr>
      <w:rPr>
        <w:rFonts w:ascii="Arial" w:hAnsi="Arial" w:hint="default"/>
        <w:b w:val="0"/>
        <w:i w:val="0"/>
        <w:color w:val="auto"/>
        <w:sz w:val="22"/>
        <w:szCs w:val="22"/>
      </w:rPr>
    </w:lvl>
    <w:lvl w:ilvl="1">
      <w:start w:val="3"/>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1">
    <w:nsid w:val="6EA628D6"/>
    <w:multiLevelType w:val="multilevel"/>
    <w:tmpl w:val="EFF6602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4"/>
        </w:tabs>
        <w:ind w:left="1444"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073"/>
        </w:tabs>
        <w:ind w:left="2073" w:hanging="633"/>
      </w:pPr>
      <w:rPr>
        <w:rFonts w:ascii="Arial" w:hAnsi="Arial"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2">
    <w:nsid w:val="72700B34"/>
    <w:multiLevelType w:val="multilevel"/>
    <w:tmpl w:val="FB0A6BC6"/>
    <w:lvl w:ilvl="0">
      <w:start w:val="1"/>
      <w:numFmt w:val="lowerLetter"/>
      <w:lvlText w:val="%1."/>
      <w:lvlJc w:val="left"/>
      <w:pPr>
        <w:tabs>
          <w:tab w:val="num" w:pos="806"/>
        </w:tabs>
        <w:ind w:left="720" w:hanging="360"/>
      </w:pPr>
      <w:rPr>
        <w:rFonts w:ascii="Arial" w:hAnsi="Arial" w:hint="default"/>
        <w:b w:val="0"/>
        <w:i w:val="0"/>
        <w:sz w:val="24"/>
        <w:szCs w:val="24"/>
      </w:rPr>
    </w:lvl>
    <w:lvl w:ilvl="1">
      <w:start w:val="5"/>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2"/>
        <w:szCs w:val="22"/>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3">
    <w:nsid w:val="75A51B1C"/>
    <w:multiLevelType w:val="hybridMultilevel"/>
    <w:tmpl w:val="40FE9A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7129A3"/>
    <w:multiLevelType w:val="hybridMultilevel"/>
    <w:tmpl w:val="F5FAFB32"/>
    <w:lvl w:ilvl="0" w:tplc="A86E2DDE">
      <w:start w:val="7"/>
      <w:numFmt w:val="decimal"/>
      <w:lvlText w:val="%1."/>
      <w:lvlJc w:val="left"/>
      <w:pPr>
        <w:ind w:left="144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D7D7AF4"/>
    <w:multiLevelType w:val="multilevel"/>
    <w:tmpl w:val="3B269480"/>
    <w:lvl w:ilvl="0">
      <w:start w:val="1"/>
      <w:numFmt w:val="lowerLetter"/>
      <w:lvlText w:val="%1."/>
      <w:lvlJc w:val="left"/>
      <w:pPr>
        <w:ind w:left="630" w:hanging="360"/>
      </w:pPr>
      <w:rPr>
        <w:rFonts w:hint="default"/>
      </w:rPr>
    </w:lvl>
    <w:lvl w:ilvl="1">
      <w:start w:val="1"/>
      <w:numFmt w:val="decimal"/>
      <w:lvlText w:val="%2."/>
      <w:lvlJc w:val="left"/>
      <w:pPr>
        <w:ind w:left="1350" w:hanging="360"/>
      </w:pPr>
      <w:rPr>
        <w:rFonts w:hint="default"/>
      </w:rPr>
    </w:lvl>
    <w:lvl w:ilvl="2" w:tentative="1">
      <w:start w:val="1"/>
      <w:numFmt w:val="lowerRoman"/>
      <w:lvlText w:val="%3."/>
      <w:lvlJc w:val="right"/>
      <w:pPr>
        <w:ind w:left="2070" w:hanging="180"/>
      </w:pPr>
    </w:lvl>
    <w:lvl w:ilvl="3" w:tentative="1">
      <w:start w:val="1"/>
      <w:numFmt w:val="decimal"/>
      <w:lvlText w:val="%4."/>
      <w:lvlJc w:val="left"/>
      <w:pPr>
        <w:ind w:left="2790" w:hanging="360"/>
      </w:pPr>
    </w:lvl>
    <w:lvl w:ilvl="4" w:tentative="1">
      <w:start w:val="1"/>
      <w:numFmt w:val="lowerLetter"/>
      <w:lvlText w:val="%5."/>
      <w:lvlJc w:val="left"/>
      <w:pPr>
        <w:ind w:left="3510" w:hanging="360"/>
      </w:pPr>
    </w:lvl>
    <w:lvl w:ilvl="5" w:tentative="1">
      <w:start w:val="1"/>
      <w:numFmt w:val="lowerRoman"/>
      <w:lvlText w:val="%6."/>
      <w:lvlJc w:val="right"/>
      <w:pPr>
        <w:ind w:left="4230" w:hanging="180"/>
      </w:pPr>
    </w:lvl>
    <w:lvl w:ilvl="6" w:tentative="1">
      <w:start w:val="1"/>
      <w:numFmt w:val="decimal"/>
      <w:lvlText w:val="%7."/>
      <w:lvlJc w:val="left"/>
      <w:pPr>
        <w:ind w:left="4950" w:hanging="360"/>
      </w:pPr>
    </w:lvl>
    <w:lvl w:ilvl="7" w:tentative="1">
      <w:start w:val="1"/>
      <w:numFmt w:val="lowerLetter"/>
      <w:lvlText w:val="%8."/>
      <w:lvlJc w:val="left"/>
      <w:pPr>
        <w:ind w:left="5670" w:hanging="360"/>
      </w:pPr>
    </w:lvl>
    <w:lvl w:ilvl="8" w:tentative="1">
      <w:start w:val="1"/>
      <w:numFmt w:val="lowerRoman"/>
      <w:lvlText w:val="%9."/>
      <w:lvlJc w:val="right"/>
      <w:pPr>
        <w:ind w:left="6390" w:hanging="180"/>
      </w:pPr>
    </w:lvl>
  </w:abstractNum>
  <w:abstractNum w:abstractNumId="46">
    <w:nsid w:val="7FA7729B"/>
    <w:multiLevelType w:val="multilevel"/>
    <w:tmpl w:val="502866C6"/>
    <w:lvl w:ilvl="0">
      <w:start w:val="2"/>
      <w:numFmt w:val="lowerLetter"/>
      <w:lvlText w:val="%1."/>
      <w:lvlJc w:val="left"/>
      <w:pPr>
        <w:tabs>
          <w:tab w:val="num" w:pos="806"/>
        </w:tabs>
        <w:ind w:left="806" w:hanging="532"/>
      </w:pPr>
      <w:rPr>
        <w:rFonts w:ascii="Arial" w:hAnsi="Arial" w:hint="default"/>
        <w:b w:val="0"/>
        <w:i w:val="0"/>
        <w:color w:val="auto"/>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decimal"/>
      <w:lvlText w:val="(%3"/>
      <w:lvlJc w:val="left"/>
      <w:pPr>
        <w:tabs>
          <w:tab w:val="num" w:pos="2074"/>
        </w:tabs>
        <w:ind w:left="2074" w:hanging="634"/>
      </w:pPr>
      <w:rPr>
        <w:rFonts w:ascii="Arial" w:eastAsia="Times New Roman" w:hAnsi="Arial" w:cs="Arial"/>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24"/>
  </w:num>
  <w:num w:numId="2">
    <w:abstractNumId w:val="32"/>
  </w:num>
  <w:num w:numId="3">
    <w:abstractNumId w:val="17"/>
  </w:num>
  <w:num w:numId="4">
    <w:abstractNumId w:val="9"/>
  </w:num>
  <w:num w:numId="5">
    <w:abstractNumId w:val="13"/>
  </w:num>
  <w:num w:numId="6">
    <w:abstractNumId w:val="23"/>
  </w:num>
  <w:num w:numId="7">
    <w:abstractNumId w:val="43"/>
  </w:num>
  <w:num w:numId="8">
    <w:abstractNumId w:val="20"/>
  </w:num>
  <w:num w:numId="9">
    <w:abstractNumId w:val="46"/>
  </w:num>
  <w:num w:numId="10">
    <w:abstractNumId w:val="18"/>
  </w:num>
  <w:num w:numId="11">
    <w:abstractNumId w:val="4"/>
  </w:num>
  <w:num w:numId="12">
    <w:abstractNumId w:val="12"/>
  </w:num>
  <w:num w:numId="13">
    <w:abstractNumId w:val="40"/>
  </w:num>
  <w:num w:numId="14">
    <w:abstractNumId w:val="33"/>
  </w:num>
  <w:num w:numId="15">
    <w:abstractNumId w:val="8"/>
  </w:num>
  <w:num w:numId="16">
    <w:abstractNumId w:val="11"/>
  </w:num>
  <w:num w:numId="17">
    <w:abstractNumId w:val="38"/>
  </w:num>
  <w:num w:numId="18">
    <w:abstractNumId w:val="30"/>
  </w:num>
  <w:num w:numId="19">
    <w:abstractNumId w:val="3"/>
  </w:num>
  <w:num w:numId="20">
    <w:abstractNumId w:val="27"/>
  </w:num>
  <w:num w:numId="21">
    <w:abstractNumId w:val="39"/>
  </w:num>
  <w:num w:numId="22">
    <w:abstractNumId w:val="2"/>
  </w:num>
  <w:num w:numId="23">
    <w:abstractNumId w:val="44"/>
  </w:num>
  <w:num w:numId="24">
    <w:abstractNumId w:val="21"/>
  </w:num>
  <w:num w:numId="25">
    <w:abstractNumId w:val="31"/>
  </w:num>
  <w:num w:numId="26">
    <w:abstractNumId w:val="16"/>
  </w:num>
  <w:num w:numId="27">
    <w:abstractNumId w:val="41"/>
  </w:num>
  <w:num w:numId="28">
    <w:abstractNumId w:val="19"/>
  </w:num>
  <w:num w:numId="29">
    <w:abstractNumId w:val="36"/>
  </w:num>
  <w:num w:numId="30">
    <w:abstractNumId w:val="42"/>
  </w:num>
  <w:num w:numId="31">
    <w:abstractNumId w:val="37"/>
  </w:num>
  <w:num w:numId="32">
    <w:abstractNumId w:val="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29"/>
  </w:num>
  <w:num w:numId="36">
    <w:abstractNumId w:val="15"/>
  </w:num>
  <w:num w:numId="37">
    <w:abstractNumId w:val="28"/>
  </w:num>
  <w:num w:numId="38">
    <w:abstractNumId w:val="14"/>
  </w:num>
  <w:num w:numId="39">
    <w:abstractNumId w:val="34"/>
  </w:num>
  <w:num w:numId="40">
    <w:abstractNumId w:val="26"/>
  </w:num>
  <w:num w:numId="41">
    <w:abstractNumId w:val="35"/>
  </w:num>
  <w:num w:numId="42">
    <w:abstractNumId w:val="6"/>
  </w:num>
  <w:num w:numId="43">
    <w:abstractNumId w:val="5"/>
  </w:num>
  <w:num w:numId="44">
    <w:abstractNumId w:val="45"/>
  </w:num>
  <w:num w:numId="45">
    <w:abstractNumId w:val="10"/>
  </w:num>
  <w:num w:numId="46">
    <w:abstractNumId w:val="22"/>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34"/>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EC8"/>
    <w:rsid w:val="00014E15"/>
    <w:rsid w:val="00021C67"/>
    <w:rsid w:val="00035A4D"/>
    <w:rsid w:val="000423D9"/>
    <w:rsid w:val="00047032"/>
    <w:rsid w:val="000522BF"/>
    <w:rsid w:val="00054341"/>
    <w:rsid w:val="00056752"/>
    <w:rsid w:val="000604F7"/>
    <w:rsid w:val="0006230F"/>
    <w:rsid w:val="00064334"/>
    <w:rsid w:val="00067577"/>
    <w:rsid w:val="00075E1B"/>
    <w:rsid w:val="00093109"/>
    <w:rsid w:val="000A4226"/>
    <w:rsid w:val="000A441F"/>
    <w:rsid w:val="000A6D9B"/>
    <w:rsid w:val="000A7BA2"/>
    <w:rsid w:val="000B45CC"/>
    <w:rsid w:val="000B681D"/>
    <w:rsid w:val="000C07D5"/>
    <w:rsid w:val="000D2A38"/>
    <w:rsid w:val="000E47FD"/>
    <w:rsid w:val="00101145"/>
    <w:rsid w:val="001020C9"/>
    <w:rsid w:val="001145A8"/>
    <w:rsid w:val="001312C8"/>
    <w:rsid w:val="001329A0"/>
    <w:rsid w:val="001369CD"/>
    <w:rsid w:val="00141BCA"/>
    <w:rsid w:val="00142183"/>
    <w:rsid w:val="00146238"/>
    <w:rsid w:val="00153247"/>
    <w:rsid w:val="00153748"/>
    <w:rsid w:val="00166F8C"/>
    <w:rsid w:val="00170025"/>
    <w:rsid w:val="001713B5"/>
    <w:rsid w:val="00171F3E"/>
    <w:rsid w:val="0017737B"/>
    <w:rsid w:val="0018164A"/>
    <w:rsid w:val="00187D82"/>
    <w:rsid w:val="00191EA7"/>
    <w:rsid w:val="00197712"/>
    <w:rsid w:val="001A06DD"/>
    <w:rsid w:val="001A4D78"/>
    <w:rsid w:val="001A5089"/>
    <w:rsid w:val="001A59B2"/>
    <w:rsid w:val="001B7635"/>
    <w:rsid w:val="001C1B22"/>
    <w:rsid w:val="001C3592"/>
    <w:rsid w:val="001D017A"/>
    <w:rsid w:val="001D71D8"/>
    <w:rsid w:val="001E40AA"/>
    <w:rsid w:val="001F07F1"/>
    <w:rsid w:val="001F16D1"/>
    <w:rsid w:val="001F71F7"/>
    <w:rsid w:val="001F7647"/>
    <w:rsid w:val="00227342"/>
    <w:rsid w:val="00232872"/>
    <w:rsid w:val="0023459B"/>
    <w:rsid w:val="00235135"/>
    <w:rsid w:val="00237F44"/>
    <w:rsid w:val="00242967"/>
    <w:rsid w:val="002432B5"/>
    <w:rsid w:val="002629C5"/>
    <w:rsid w:val="00276003"/>
    <w:rsid w:val="00277B6D"/>
    <w:rsid w:val="0028046F"/>
    <w:rsid w:val="00281D0F"/>
    <w:rsid w:val="002A1299"/>
    <w:rsid w:val="002B3AB2"/>
    <w:rsid w:val="002B493D"/>
    <w:rsid w:val="002B544A"/>
    <w:rsid w:val="002B7C28"/>
    <w:rsid w:val="002C0FFA"/>
    <w:rsid w:val="002C6CA7"/>
    <w:rsid w:val="002D08E6"/>
    <w:rsid w:val="002D5511"/>
    <w:rsid w:val="002E4650"/>
    <w:rsid w:val="002E4915"/>
    <w:rsid w:val="002F197E"/>
    <w:rsid w:val="002F3D48"/>
    <w:rsid w:val="002F600A"/>
    <w:rsid w:val="00301BA8"/>
    <w:rsid w:val="0034138D"/>
    <w:rsid w:val="00344026"/>
    <w:rsid w:val="003503BC"/>
    <w:rsid w:val="00354E27"/>
    <w:rsid w:val="0036475B"/>
    <w:rsid w:val="00372126"/>
    <w:rsid w:val="003729A4"/>
    <w:rsid w:val="00374464"/>
    <w:rsid w:val="0037765C"/>
    <w:rsid w:val="0038054D"/>
    <w:rsid w:val="00381516"/>
    <w:rsid w:val="003927CD"/>
    <w:rsid w:val="00393778"/>
    <w:rsid w:val="003A07D8"/>
    <w:rsid w:val="003A455C"/>
    <w:rsid w:val="003B00F5"/>
    <w:rsid w:val="003B67B4"/>
    <w:rsid w:val="003D1102"/>
    <w:rsid w:val="003D2003"/>
    <w:rsid w:val="003D595E"/>
    <w:rsid w:val="003E29EB"/>
    <w:rsid w:val="003E7D57"/>
    <w:rsid w:val="003F1CF2"/>
    <w:rsid w:val="0040113A"/>
    <w:rsid w:val="004157A0"/>
    <w:rsid w:val="00416395"/>
    <w:rsid w:val="00431949"/>
    <w:rsid w:val="00443809"/>
    <w:rsid w:val="00446C91"/>
    <w:rsid w:val="00450F72"/>
    <w:rsid w:val="00460D4B"/>
    <w:rsid w:val="004648B7"/>
    <w:rsid w:val="00465C0E"/>
    <w:rsid w:val="004669BB"/>
    <w:rsid w:val="00474783"/>
    <w:rsid w:val="0047605A"/>
    <w:rsid w:val="00477E0B"/>
    <w:rsid w:val="00482533"/>
    <w:rsid w:val="0048663F"/>
    <w:rsid w:val="004965DC"/>
    <w:rsid w:val="004A5DCC"/>
    <w:rsid w:val="004A6BE1"/>
    <w:rsid w:val="004A7620"/>
    <w:rsid w:val="004A7CD2"/>
    <w:rsid w:val="004B6495"/>
    <w:rsid w:val="004C1024"/>
    <w:rsid w:val="004C7CA7"/>
    <w:rsid w:val="004D48D1"/>
    <w:rsid w:val="004D79B2"/>
    <w:rsid w:val="004E089D"/>
    <w:rsid w:val="004E438A"/>
    <w:rsid w:val="004E463D"/>
    <w:rsid w:val="004E5434"/>
    <w:rsid w:val="004F5B37"/>
    <w:rsid w:val="00507817"/>
    <w:rsid w:val="005148F0"/>
    <w:rsid w:val="0051496A"/>
    <w:rsid w:val="00514F74"/>
    <w:rsid w:val="005169AC"/>
    <w:rsid w:val="005329D9"/>
    <w:rsid w:val="00541C78"/>
    <w:rsid w:val="005528F7"/>
    <w:rsid w:val="00554580"/>
    <w:rsid w:val="0055782F"/>
    <w:rsid w:val="00562DE6"/>
    <w:rsid w:val="00567A9F"/>
    <w:rsid w:val="0057077A"/>
    <w:rsid w:val="00581606"/>
    <w:rsid w:val="00582612"/>
    <w:rsid w:val="00582F10"/>
    <w:rsid w:val="00587B6F"/>
    <w:rsid w:val="00587BC9"/>
    <w:rsid w:val="005906D4"/>
    <w:rsid w:val="005931E8"/>
    <w:rsid w:val="00593804"/>
    <w:rsid w:val="0059454D"/>
    <w:rsid w:val="005A5740"/>
    <w:rsid w:val="005B0040"/>
    <w:rsid w:val="005B5642"/>
    <w:rsid w:val="005C0216"/>
    <w:rsid w:val="005C7504"/>
    <w:rsid w:val="005D2702"/>
    <w:rsid w:val="005D2D5E"/>
    <w:rsid w:val="005D5560"/>
    <w:rsid w:val="005E2DC9"/>
    <w:rsid w:val="005F30CD"/>
    <w:rsid w:val="005F367E"/>
    <w:rsid w:val="005F5234"/>
    <w:rsid w:val="005F6E01"/>
    <w:rsid w:val="006103BD"/>
    <w:rsid w:val="00614974"/>
    <w:rsid w:val="00625109"/>
    <w:rsid w:val="0063395B"/>
    <w:rsid w:val="00636B3F"/>
    <w:rsid w:val="006372BC"/>
    <w:rsid w:val="00645389"/>
    <w:rsid w:val="006455F3"/>
    <w:rsid w:val="00652769"/>
    <w:rsid w:val="0067348F"/>
    <w:rsid w:val="00673B05"/>
    <w:rsid w:val="0068435C"/>
    <w:rsid w:val="00696B75"/>
    <w:rsid w:val="006A0767"/>
    <w:rsid w:val="006A2AF0"/>
    <w:rsid w:val="006A3439"/>
    <w:rsid w:val="006A413B"/>
    <w:rsid w:val="006A6EA5"/>
    <w:rsid w:val="006A708E"/>
    <w:rsid w:val="006C1B29"/>
    <w:rsid w:val="006C4B05"/>
    <w:rsid w:val="006D3304"/>
    <w:rsid w:val="006E1034"/>
    <w:rsid w:val="006E569D"/>
    <w:rsid w:val="006F107D"/>
    <w:rsid w:val="006F38AC"/>
    <w:rsid w:val="006F3EFB"/>
    <w:rsid w:val="006F5420"/>
    <w:rsid w:val="00704C7A"/>
    <w:rsid w:val="00711179"/>
    <w:rsid w:val="00743A01"/>
    <w:rsid w:val="00750470"/>
    <w:rsid w:val="00752E7A"/>
    <w:rsid w:val="00762F27"/>
    <w:rsid w:val="00764438"/>
    <w:rsid w:val="00775992"/>
    <w:rsid w:val="00777745"/>
    <w:rsid w:val="0078063C"/>
    <w:rsid w:val="007828F9"/>
    <w:rsid w:val="0078417D"/>
    <w:rsid w:val="00792EF8"/>
    <w:rsid w:val="007B0100"/>
    <w:rsid w:val="007B2171"/>
    <w:rsid w:val="007B257F"/>
    <w:rsid w:val="007B2E74"/>
    <w:rsid w:val="007B5168"/>
    <w:rsid w:val="007B7C9B"/>
    <w:rsid w:val="007C29A1"/>
    <w:rsid w:val="007D05D9"/>
    <w:rsid w:val="007D1E26"/>
    <w:rsid w:val="007D3A0D"/>
    <w:rsid w:val="007D68AF"/>
    <w:rsid w:val="007D739F"/>
    <w:rsid w:val="007D7AB6"/>
    <w:rsid w:val="007E207C"/>
    <w:rsid w:val="007E3A86"/>
    <w:rsid w:val="007E4495"/>
    <w:rsid w:val="007F225A"/>
    <w:rsid w:val="007F4D83"/>
    <w:rsid w:val="00801BE3"/>
    <w:rsid w:val="0081116F"/>
    <w:rsid w:val="00812903"/>
    <w:rsid w:val="00833DC4"/>
    <w:rsid w:val="008429E9"/>
    <w:rsid w:val="0085073E"/>
    <w:rsid w:val="00852488"/>
    <w:rsid w:val="008608C6"/>
    <w:rsid w:val="00864551"/>
    <w:rsid w:val="0086612B"/>
    <w:rsid w:val="00871B8C"/>
    <w:rsid w:val="00872BBD"/>
    <w:rsid w:val="008731CC"/>
    <w:rsid w:val="008742E1"/>
    <w:rsid w:val="008743C9"/>
    <w:rsid w:val="008835AB"/>
    <w:rsid w:val="008A321D"/>
    <w:rsid w:val="008B2F44"/>
    <w:rsid w:val="008B370A"/>
    <w:rsid w:val="008B4D95"/>
    <w:rsid w:val="008C24C3"/>
    <w:rsid w:val="008C385F"/>
    <w:rsid w:val="008C5B11"/>
    <w:rsid w:val="008D2200"/>
    <w:rsid w:val="008D40BD"/>
    <w:rsid w:val="008D6B5E"/>
    <w:rsid w:val="008D727B"/>
    <w:rsid w:val="008E08A7"/>
    <w:rsid w:val="008E1F17"/>
    <w:rsid w:val="008E43C9"/>
    <w:rsid w:val="008F1048"/>
    <w:rsid w:val="0090391B"/>
    <w:rsid w:val="00932138"/>
    <w:rsid w:val="00935DBC"/>
    <w:rsid w:val="00936811"/>
    <w:rsid w:val="00940999"/>
    <w:rsid w:val="00952F2C"/>
    <w:rsid w:val="00961379"/>
    <w:rsid w:val="00970994"/>
    <w:rsid w:val="00971FDA"/>
    <w:rsid w:val="00975844"/>
    <w:rsid w:val="009770B0"/>
    <w:rsid w:val="00977D32"/>
    <w:rsid w:val="009869AA"/>
    <w:rsid w:val="009A5CB0"/>
    <w:rsid w:val="009B6A69"/>
    <w:rsid w:val="009C17A3"/>
    <w:rsid w:val="009E02CD"/>
    <w:rsid w:val="009E0E13"/>
    <w:rsid w:val="009F3E38"/>
    <w:rsid w:val="00A010CD"/>
    <w:rsid w:val="00A111D6"/>
    <w:rsid w:val="00A11868"/>
    <w:rsid w:val="00A17D5B"/>
    <w:rsid w:val="00A2123B"/>
    <w:rsid w:val="00A309E6"/>
    <w:rsid w:val="00A378B9"/>
    <w:rsid w:val="00A40F64"/>
    <w:rsid w:val="00A4201B"/>
    <w:rsid w:val="00A44172"/>
    <w:rsid w:val="00A443B0"/>
    <w:rsid w:val="00A45C0C"/>
    <w:rsid w:val="00A462B6"/>
    <w:rsid w:val="00A47610"/>
    <w:rsid w:val="00A47F3F"/>
    <w:rsid w:val="00A507C5"/>
    <w:rsid w:val="00A50AF8"/>
    <w:rsid w:val="00A65A89"/>
    <w:rsid w:val="00A76EC8"/>
    <w:rsid w:val="00A82989"/>
    <w:rsid w:val="00A86D41"/>
    <w:rsid w:val="00A87348"/>
    <w:rsid w:val="00A87B06"/>
    <w:rsid w:val="00A945CC"/>
    <w:rsid w:val="00AA0BDC"/>
    <w:rsid w:val="00AA2B73"/>
    <w:rsid w:val="00AB095E"/>
    <w:rsid w:val="00AB1031"/>
    <w:rsid w:val="00AC1E9C"/>
    <w:rsid w:val="00AC4BB3"/>
    <w:rsid w:val="00AC61BB"/>
    <w:rsid w:val="00AC7D53"/>
    <w:rsid w:val="00AD4D86"/>
    <w:rsid w:val="00AE7EF3"/>
    <w:rsid w:val="00B11429"/>
    <w:rsid w:val="00B14C7A"/>
    <w:rsid w:val="00B178F5"/>
    <w:rsid w:val="00B17C67"/>
    <w:rsid w:val="00B3024C"/>
    <w:rsid w:val="00B311A3"/>
    <w:rsid w:val="00B35F2F"/>
    <w:rsid w:val="00B47DFE"/>
    <w:rsid w:val="00B50568"/>
    <w:rsid w:val="00B51E20"/>
    <w:rsid w:val="00B56AD2"/>
    <w:rsid w:val="00B6188C"/>
    <w:rsid w:val="00B719FE"/>
    <w:rsid w:val="00B831FA"/>
    <w:rsid w:val="00B86C53"/>
    <w:rsid w:val="00B87999"/>
    <w:rsid w:val="00BA4E0B"/>
    <w:rsid w:val="00BB385F"/>
    <w:rsid w:val="00BB77DA"/>
    <w:rsid w:val="00BC12AA"/>
    <w:rsid w:val="00BC21AA"/>
    <w:rsid w:val="00BD5646"/>
    <w:rsid w:val="00BD6731"/>
    <w:rsid w:val="00BE4E48"/>
    <w:rsid w:val="00BE7A62"/>
    <w:rsid w:val="00BF13BB"/>
    <w:rsid w:val="00BF1CF3"/>
    <w:rsid w:val="00C05F44"/>
    <w:rsid w:val="00C1036E"/>
    <w:rsid w:val="00C34E83"/>
    <w:rsid w:val="00C424FA"/>
    <w:rsid w:val="00C43278"/>
    <w:rsid w:val="00C63F18"/>
    <w:rsid w:val="00C6571E"/>
    <w:rsid w:val="00C709F5"/>
    <w:rsid w:val="00C761F4"/>
    <w:rsid w:val="00C81BF3"/>
    <w:rsid w:val="00C82210"/>
    <w:rsid w:val="00C85C43"/>
    <w:rsid w:val="00C905EE"/>
    <w:rsid w:val="00CA1A69"/>
    <w:rsid w:val="00CA738B"/>
    <w:rsid w:val="00CB2F08"/>
    <w:rsid w:val="00CB4AB6"/>
    <w:rsid w:val="00CB73C4"/>
    <w:rsid w:val="00CC2F20"/>
    <w:rsid w:val="00CD092C"/>
    <w:rsid w:val="00CE014A"/>
    <w:rsid w:val="00CF15A4"/>
    <w:rsid w:val="00CF221E"/>
    <w:rsid w:val="00CF2D5F"/>
    <w:rsid w:val="00CF40C8"/>
    <w:rsid w:val="00CF43B7"/>
    <w:rsid w:val="00D07C32"/>
    <w:rsid w:val="00D11158"/>
    <w:rsid w:val="00D1535C"/>
    <w:rsid w:val="00D212E1"/>
    <w:rsid w:val="00D263B1"/>
    <w:rsid w:val="00D300FD"/>
    <w:rsid w:val="00D414A0"/>
    <w:rsid w:val="00D42BFA"/>
    <w:rsid w:val="00D43718"/>
    <w:rsid w:val="00D437A0"/>
    <w:rsid w:val="00D54592"/>
    <w:rsid w:val="00D54C4D"/>
    <w:rsid w:val="00D54F87"/>
    <w:rsid w:val="00D562E8"/>
    <w:rsid w:val="00D56C62"/>
    <w:rsid w:val="00D629E1"/>
    <w:rsid w:val="00D72503"/>
    <w:rsid w:val="00D80889"/>
    <w:rsid w:val="00D82431"/>
    <w:rsid w:val="00D91E54"/>
    <w:rsid w:val="00D94A91"/>
    <w:rsid w:val="00D94E0D"/>
    <w:rsid w:val="00DC6008"/>
    <w:rsid w:val="00DD4B59"/>
    <w:rsid w:val="00DD6F96"/>
    <w:rsid w:val="00DE066B"/>
    <w:rsid w:val="00DE3E30"/>
    <w:rsid w:val="00DE57AB"/>
    <w:rsid w:val="00DF01AC"/>
    <w:rsid w:val="00DF173D"/>
    <w:rsid w:val="00DF5CC5"/>
    <w:rsid w:val="00E118E0"/>
    <w:rsid w:val="00E217C0"/>
    <w:rsid w:val="00E40DED"/>
    <w:rsid w:val="00E535B5"/>
    <w:rsid w:val="00E60FEC"/>
    <w:rsid w:val="00E67C4E"/>
    <w:rsid w:val="00E75514"/>
    <w:rsid w:val="00E76837"/>
    <w:rsid w:val="00EA17F0"/>
    <w:rsid w:val="00EA2614"/>
    <w:rsid w:val="00EA7A55"/>
    <w:rsid w:val="00EB0366"/>
    <w:rsid w:val="00EB159D"/>
    <w:rsid w:val="00EB4F47"/>
    <w:rsid w:val="00EC0A47"/>
    <w:rsid w:val="00ED1B0F"/>
    <w:rsid w:val="00EF1A83"/>
    <w:rsid w:val="00F031ED"/>
    <w:rsid w:val="00F23EAD"/>
    <w:rsid w:val="00F334A7"/>
    <w:rsid w:val="00F341BC"/>
    <w:rsid w:val="00F34F57"/>
    <w:rsid w:val="00F40C1C"/>
    <w:rsid w:val="00F45C0F"/>
    <w:rsid w:val="00F50FC6"/>
    <w:rsid w:val="00F63575"/>
    <w:rsid w:val="00F771E9"/>
    <w:rsid w:val="00F91DCE"/>
    <w:rsid w:val="00F95B84"/>
    <w:rsid w:val="00FA2CBB"/>
    <w:rsid w:val="00FB02AE"/>
    <w:rsid w:val="00FB5DAA"/>
    <w:rsid w:val="00FB784D"/>
    <w:rsid w:val="00FC5B4C"/>
    <w:rsid w:val="00FE2DCA"/>
    <w:rsid w:val="00FE481D"/>
    <w:rsid w:val="00FE788B"/>
    <w:rsid w:val="00FF16A9"/>
    <w:rsid w:val="00FF3FB2"/>
    <w:rsid w:val="00FF6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6C62"/>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56C62"/>
  </w:style>
  <w:style w:type="paragraph" w:styleId="Header">
    <w:name w:val="header"/>
    <w:basedOn w:val="Normal"/>
    <w:rsid w:val="0067348F"/>
    <w:pPr>
      <w:tabs>
        <w:tab w:val="center" w:pos="4320"/>
        <w:tab w:val="right" w:pos="8640"/>
      </w:tabs>
    </w:pPr>
  </w:style>
  <w:style w:type="paragraph" w:styleId="Footer">
    <w:name w:val="footer"/>
    <w:basedOn w:val="Normal"/>
    <w:link w:val="FooterChar"/>
    <w:uiPriority w:val="99"/>
    <w:rsid w:val="0067348F"/>
    <w:pPr>
      <w:tabs>
        <w:tab w:val="center" w:pos="4320"/>
        <w:tab w:val="right" w:pos="8640"/>
      </w:tabs>
    </w:pPr>
  </w:style>
  <w:style w:type="character" w:styleId="PageNumber">
    <w:name w:val="page number"/>
    <w:basedOn w:val="DefaultParagraphFont"/>
    <w:rsid w:val="006F38AC"/>
  </w:style>
  <w:style w:type="character" w:styleId="CommentReference">
    <w:name w:val="annotation reference"/>
    <w:basedOn w:val="DefaultParagraphFont"/>
    <w:rsid w:val="00153748"/>
    <w:rPr>
      <w:sz w:val="16"/>
      <w:szCs w:val="16"/>
    </w:rPr>
  </w:style>
  <w:style w:type="paragraph" w:styleId="CommentText">
    <w:name w:val="annotation text"/>
    <w:basedOn w:val="Normal"/>
    <w:link w:val="CommentTextChar"/>
    <w:rsid w:val="00153748"/>
    <w:rPr>
      <w:sz w:val="20"/>
      <w:szCs w:val="20"/>
    </w:rPr>
  </w:style>
  <w:style w:type="character" w:customStyle="1" w:styleId="CommentTextChar">
    <w:name w:val="Comment Text Char"/>
    <w:basedOn w:val="DefaultParagraphFont"/>
    <w:link w:val="CommentText"/>
    <w:rsid w:val="00153748"/>
  </w:style>
  <w:style w:type="paragraph" w:styleId="CommentSubject">
    <w:name w:val="annotation subject"/>
    <w:basedOn w:val="CommentText"/>
    <w:next w:val="CommentText"/>
    <w:link w:val="CommentSubjectChar"/>
    <w:rsid w:val="00153748"/>
    <w:rPr>
      <w:b/>
      <w:bCs/>
    </w:rPr>
  </w:style>
  <w:style w:type="character" w:customStyle="1" w:styleId="CommentSubjectChar">
    <w:name w:val="Comment Subject Char"/>
    <w:basedOn w:val="CommentTextChar"/>
    <w:link w:val="CommentSubject"/>
    <w:rsid w:val="00153748"/>
    <w:rPr>
      <w:b/>
      <w:bCs/>
    </w:rPr>
  </w:style>
  <w:style w:type="paragraph" w:styleId="BalloonText">
    <w:name w:val="Balloon Text"/>
    <w:basedOn w:val="Normal"/>
    <w:link w:val="BalloonTextChar"/>
    <w:rsid w:val="00153748"/>
    <w:rPr>
      <w:rFonts w:ascii="Tahoma" w:hAnsi="Tahoma" w:cs="Tahoma"/>
      <w:sz w:val="16"/>
      <w:szCs w:val="16"/>
    </w:rPr>
  </w:style>
  <w:style w:type="character" w:customStyle="1" w:styleId="BalloonTextChar">
    <w:name w:val="Balloon Text Char"/>
    <w:basedOn w:val="DefaultParagraphFont"/>
    <w:link w:val="BalloonText"/>
    <w:rsid w:val="00153748"/>
    <w:rPr>
      <w:rFonts w:ascii="Tahoma" w:hAnsi="Tahoma" w:cs="Tahoma"/>
      <w:sz w:val="16"/>
      <w:szCs w:val="16"/>
    </w:rPr>
  </w:style>
  <w:style w:type="paragraph" w:styleId="ListParagraph">
    <w:name w:val="List Paragraph"/>
    <w:basedOn w:val="Normal"/>
    <w:uiPriority w:val="34"/>
    <w:qFormat/>
    <w:rsid w:val="00801BE3"/>
    <w:pPr>
      <w:ind w:left="720"/>
      <w:contextualSpacing/>
    </w:pPr>
  </w:style>
  <w:style w:type="paragraph" w:styleId="Revision">
    <w:name w:val="Revision"/>
    <w:hidden/>
    <w:uiPriority w:val="99"/>
    <w:semiHidden/>
    <w:rsid w:val="001020C9"/>
    <w:rPr>
      <w:sz w:val="24"/>
      <w:szCs w:val="24"/>
    </w:rPr>
  </w:style>
  <w:style w:type="character" w:customStyle="1" w:styleId="FooterChar">
    <w:name w:val="Footer Char"/>
    <w:basedOn w:val="DefaultParagraphFont"/>
    <w:link w:val="Footer"/>
    <w:uiPriority w:val="99"/>
    <w:rsid w:val="007D68A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6C62"/>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56C62"/>
  </w:style>
  <w:style w:type="paragraph" w:styleId="Header">
    <w:name w:val="header"/>
    <w:basedOn w:val="Normal"/>
    <w:rsid w:val="0067348F"/>
    <w:pPr>
      <w:tabs>
        <w:tab w:val="center" w:pos="4320"/>
        <w:tab w:val="right" w:pos="8640"/>
      </w:tabs>
    </w:pPr>
  </w:style>
  <w:style w:type="paragraph" w:styleId="Footer">
    <w:name w:val="footer"/>
    <w:basedOn w:val="Normal"/>
    <w:link w:val="FooterChar"/>
    <w:uiPriority w:val="99"/>
    <w:rsid w:val="0067348F"/>
    <w:pPr>
      <w:tabs>
        <w:tab w:val="center" w:pos="4320"/>
        <w:tab w:val="right" w:pos="8640"/>
      </w:tabs>
    </w:pPr>
  </w:style>
  <w:style w:type="character" w:styleId="PageNumber">
    <w:name w:val="page number"/>
    <w:basedOn w:val="DefaultParagraphFont"/>
    <w:rsid w:val="006F38AC"/>
  </w:style>
  <w:style w:type="character" w:styleId="CommentReference">
    <w:name w:val="annotation reference"/>
    <w:basedOn w:val="DefaultParagraphFont"/>
    <w:rsid w:val="00153748"/>
    <w:rPr>
      <w:sz w:val="16"/>
      <w:szCs w:val="16"/>
    </w:rPr>
  </w:style>
  <w:style w:type="paragraph" w:styleId="CommentText">
    <w:name w:val="annotation text"/>
    <w:basedOn w:val="Normal"/>
    <w:link w:val="CommentTextChar"/>
    <w:rsid w:val="00153748"/>
    <w:rPr>
      <w:sz w:val="20"/>
      <w:szCs w:val="20"/>
    </w:rPr>
  </w:style>
  <w:style w:type="character" w:customStyle="1" w:styleId="CommentTextChar">
    <w:name w:val="Comment Text Char"/>
    <w:basedOn w:val="DefaultParagraphFont"/>
    <w:link w:val="CommentText"/>
    <w:rsid w:val="00153748"/>
  </w:style>
  <w:style w:type="paragraph" w:styleId="CommentSubject">
    <w:name w:val="annotation subject"/>
    <w:basedOn w:val="CommentText"/>
    <w:next w:val="CommentText"/>
    <w:link w:val="CommentSubjectChar"/>
    <w:rsid w:val="00153748"/>
    <w:rPr>
      <w:b/>
      <w:bCs/>
    </w:rPr>
  </w:style>
  <w:style w:type="character" w:customStyle="1" w:styleId="CommentSubjectChar">
    <w:name w:val="Comment Subject Char"/>
    <w:basedOn w:val="CommentTextChar"/>
    <w:link w:val="CommentSubject"/>
    <w:rsid w:val="00153748"/>
    <w:rPr>
      <w:b/>
      <w:bCs/>
    </w:rPr>
  </w:style>
  <w:style w:type="paragraph" w:styleId="BalloonText">
    <w:name w:val="Balloon Text"/>
    <w:basedOn w:val="Normal"/>
    <w:link w:val="BalloonTextChar"/>
    <w:rsid w:val="00153748"/>
    <w:rPr>
      <w:rFonts w:ascii="Tahoma" w:hAnsi="Tahoma" w:cs="Tahoma"/>
      <w:sz w:val="16"/>
      <w:szCs w:val="16"/>
    </w:rPr>
  </w:style>
  <w:style w:type="character" w:customStyle="1" w:styleId="BalloonTextChar">
    <w:name w:val="Balloon Text Char"/>
    <w:basedOn w:val="DefaultParagraphFont"/>
    <w:link w:val="BalloonText"/>
    <w:rsid w:val="00153748"/>
    <w:rPr>
      <w:rFonts w:ascii="Tahoma" w:hAnsi="Tahoma" w:cs="Tahoma"/>
      <w:sz w:val="16"/>
      <w:szCs w:val="16"/>
    </w:rPr>
  </w:style>
  <w:style w:type="paragraph" w:styleId="ListParagraph">
    <w:name w:val="List Paragraph"/>
    <w:basedOn w:val="Normal"/>
    <w:uiPriority w:val="34"/>
    <w:qFormat/>
    <w:rsid w:val="00801BE3"/>
    <w:pPr>
      <w:ind w:left="720"/>
      <w:contextualSpacing/>
    </w:pPr>
  </w:style>
  <w:style w:type="paragraph" w:styleId="Revision">
    <w:name w:val="Revision"/>
    <w:hidden/>
    <w:uiPriority w:val="99"/>
    <w:semiHidden/>
    <w:rsid w:val="001020C9"/>
    <w:rPr>
      <w:sz w:val="24"/>
      <w:szCs w:val="24"/>
    </w:rPr>
  </w:style>
  <w:style w:type="character" w:customStyle="1" w:styleId="FooterChar">
    <w:name w:val="Footer Char"/>
    <w:basedOn w:val="DefaultParagraphFont"/>
    <w:link w:val="Footer"/>
    <w:uiPriority w:val="99"/>
    <w:rsid w:val="007D68A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08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7.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0.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0F3BD5139F6D4B8523F2B121B7258F" ma:contentTypeVersion="0" ma:contentTypeDescription="Create a new document." ma:contentTypeScope="" ma:versionID="444ae6ea48f7ae08b31d770e67208cf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F41F3-81CD-4474-8C77-E9CDFAA13C75}">
  <ds:schemaRefs>
    <ds:schemaRef ds:uri="http://schemas.microsoft.com/sharepoint/v3/contenttype/forms"/>
  </ds:schemaRefs>
</ds:datastoreItem>
</file>

<file path=customXml/itemProps2.xml><?xml version="1.0" encoding="utf-8"?>
<ds:datastoreItem xmlns:ds="http://schemas.openxmlformats.org/officeDocument/2006/customXml" ds:itemID="{C748AA71-F4FB-41AD-9C90-21DEE4140C8D}">
  <ds:schemaRefs>
    <ds:schemaRef ds:uri="http://schemas.microsoft.com/office/2006/metadata/properties"/>
  </ds:schemaRefs>
</ds:datastoreItem>
</file>

<file path=customXml/itemProps3.xml><?xml version="1.0" encoding="utf-8"?>
<ds:datastoreItem xmlns:ds="http://schemas.openxmlformats.org/officeDocument/2006/customXml" ds:itemID="{8ED797F3-3CBB-4087-BE42-C4CC47308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44FD527-C032-4357-AF30-262562761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5787</Words>
  <Characters>32986</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38696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btc1</cp:lastModifiedBy>
  <cp:revision>2</cp:revision>
  <cp:lastPrinted>2014-01-15T15:30:00Z</cp:lastPrinted>
  <dcterms:created xsi:type="dcterms:W3CDTF">2014-01-22T19:54:00Z</dcterms:created>
  <dcterms:modified xsi:type="dcterms:W3CDTF">2014-01-22T19:54:00Z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0x010100460F3BD5139F6D4B8523F2B121B7258F</vt:lpwstr>
  </property>
</Properties>
</file>